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Pr="00052B7D" w:rsidRDefault="00032DAC" w:rsidP="00052B7D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2686837</wp:posOffset>
            </wp:positionH>
            <wp:positionV relativeFrom="paragraph">
              <wp:posOffset>-69317</wp:posOffset>
            </wp:positionV>
            <wp:extent cx="573482" cy="775411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2" cy="77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3EC">
        <w:rPr>
          <w:noProof/>
        </w:rPr>
        <w:drawing>
          <wp:inline distT="0" distB="0" distL="0" distR="0">
            <wp:extent cx="584302" cy="742351"/>
            <wp:effectExtent l="19050" t="0" r="6248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45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Администрация Абанского района</w:t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Красноярского края</w:t>
      </w:r>
    </w:p>
    <w:p w:rsidR="006E33EC" w:rsidRPr="00F64764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4764">
        <w:rPr>
          <w:rFonts w:ascii="Times New Roman" w:hAnsi="Times New Roman" w:cs="Times New Roman"/>
          <w:b w:val="0"/>
          <w:sz w:val="28"/>
          <w:szCs w:val="28"/>
        </w:rPr>
        <w:t>П</w:t>
      </w:r>
      <w:r w:rsidR="00937CC4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="00207E0A"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207E0A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>30.06</w:t>
      </w:r>
      <w:r w:rsidR="006906DF">
        <w:rPr>
          <w:sz w:val="28"/>
          <w:szCs w:val="28"/>
        </w:rPr>
        <w:t>.2022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 w:rsidR="006E33EC">
        <w:rPr>
          <w:sz w:val="28"/>
          <w:szCs w:val="28"/>
        </w:rPr>
        <w:t xml:space="preserve">           </w:t>
      </w:r>
      <w:r w:rsidR="00377A1B">
        <w:rPr>
          <w:sz w:val="28"/>
          <w:szCs w:val="28"/>
        </w:rPr>
        <w:t xml:space="preserve">   </w:t>
      </w:r>
      <w:r w:rsidR="006E33EC">
        <w:rPr>
          <w:sz w:val="28"/>
          <w:szCs w:val="28"/>
        </w:rPr>
        <w:t xml:space="preserve">п. </w:t>
      </w:r>
      <w:r w:rsidR="00377A1B">
        <w:rPr>
          <w:sz w:val="28"/>
          <w:szCs w:val="28"/>
        </w:rPr>
        <w:t>Абан</w:t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  <w:t xml:space="preserve">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№ </w:t>
      </w:r>
      <w:r>
        <w:rPr>
          <w:sz w:val="28"/>
          <w:szCs w:val="28"/>
        </w:rPr>
        <w:t>276</w:t>
      </w:r>
      <w:r w:rsidR="00963BA8">
        <w:rPr>
          <w:sz w:val="28"/>
          <w:szCs w:val="28"/>
        </w:rPr>
        <w:t>-п</w:t>
      </w:r>
      <w:r w:rsidR="006E33EC"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</w:t>
      </w:r>
      <w:r w:rsidR="00706FCF">
        <w:rPr>
          <w:sz w:val="28"/>
          <w:szCs w:val="28"/>
        </w:rPr>
        <w:t xml:space="preserve">- </w:t>
      </w:r>
      <w:r w:rsidR="00CC0AFD">
        <w:rPr>
          <w:sz w:val="28"/>
          <w:szCs w:val="28"/>
        </w:rPr>
        <w:t>муниципальная программа)</w:t>
      </w:r>
      <w:r>
        <w:rPr>
          <w:sz w:val="28"/>
          <w:szCs w:val="28"/>
        </w:rPr>
        <w:t>, следующие изменения:</w:t>
      </w:r>
    </w:p>
    <w:p w:rsidR="00A0363F" w:rsidRDefault="00794504" w:rsidP="008457D6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3F68D4">
        <w:rPr>
          <w:sz w:val="28"/>
          <w:szCs w:val="28"/>
        </w:rPr>
        <w:t>В р</w:t>
      </w:r>
      <w:r w:rsidR="008977B5" w:rsidRPr="00230BEF">
        <w:rPr>
          <w:sz w:val="28"/>
          <w:szCs w:val="28"/>
        </w:rPr>
        <w:t>аздел</w:t>
      </w:r>
      <w:r w:rsidR="003F68D4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AF4F02" w:rsidRPr="00230BEF">
        <w:rPr>
          <w:sz w:val="28"/>
          <w:szCs w:val="28"/>
        </w:rPr>
        <w:t>:</w:t>
      </w:r>
    </w:p>
    <w:p w:rsidR="000F05C1" w:rsidRDefault="006C1C6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3F68D4">
        <w:rPr>
          <w:sz w:val="28"/>
          <w:szCs w:val="28"/>
        </w:rPr>
        <w:t>троку «</w:t>
      </w:r>
      <w:r w:rsidR="003F68D4" w:rsidRPr="0062034F">
        <w:rPr>
          <w:sz w:val="28"/>
          <w:szCs w:val="28"/>
        </w:rPr>
        <w:t>Информация по ресурсному обеспечению программы</w:t>
      </w:r>
      <w:r w:rsidR="003F68D4">
        <w:rPr>
          <w:sz w:val="28"/>
          <w:szCs w:val="28"/>
        </w:rPr>
        <w:t xml:space="preserve">» изложить в </w:t>
      </w:r>
      <w:r>
        <w:rPr>
          <w:sz w:val="28"/>
          <w:szCs w:val="28"/>
        </w:rPr>
        <w:t xml:space="preserve">следующей </w:t>
      </w:r>
      <w:r w:rsidR="003F68D4">
        <w:rPr>
          <w:sz w:val="28"/>
          <w:szCs w:val="28"/>
        </w:rPr>
        <w:t>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5888"/>
        <w:gridCol w:w="709"/>
      </w:tblGrid>
      <w:tr w:rsidR="00843C20" w:rsidRPr="002E050C" w:rsidTr="006B567E">
        <w:trPr>
          <w:trHeight w:val="812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C20" w:rsidRPr="0062034F" w:rsidRDefault="00843C20" w:rsidP="006B5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43C20" w:rsidRPr="002E050C" w:rsidRDefault="00843C20" w:rsidP="006B567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Pr="000509C4">
              <w:rPr>
                <w:rFonts w:ascii="Times New Roman" w:hAnsi="Times New Roman" w:cs="Times New Roman"/>
                <w:sz w:val="28"/>
                <w:szCs w:val="28"/>
              </w:rPr>
              <w:t>360 486,9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45 106,2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27 162,5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24 924,7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17 745,1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- 23 908,2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12 489,3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50 392,1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pacing w:val="1"/>
                <w:sz w:val="28"/>
                <w:szCs w:val="28"/>
              </w:rPr>
              <w:t xml:space="preserve">57 609,0 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pacing w:val="1"/>
                <w:sz w:val="28"/>
                <w:szCs w:val="28"/>
              </w:rPr>
              <w:t>58 189,0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E4D0E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pacing w:val="1"/>
                <w:sz w:val="28"/>
                <w:szCs w:val="28"/>
              </w:rPr>
              <w:t>21 502,4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21 458,4 тыс. рублей.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в том числе за счет средств: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Pr="00675E36">
              <w:rPr>
                <w:rFonts w:ascii="Times New Roman" w:hAnsi="Times New Roman" w:cs="Times New Roman"/>
                <w:sz w:val="28"/>
                <w:szCs w:val="28"/>
              </w:rPr>
              <w:t>243 158,4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28 810,9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год – 16 148,6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18 160,4 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12 887,2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16 658,4 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8 377,8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28 360,3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38 178,4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42 473,7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E4D0E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16 552,7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16 550,0 тыс. рублей.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102 189,6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15 828,6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10 578,6 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6 764,3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2 735,4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6 424,2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3 530,2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21 134,5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11 063,5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14 725,7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E4D0E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4 702,3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4 702,3 тыс. рублей.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поселений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12 317,7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435,3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:rsidR="008E4D0E" w:rsidRPr="00BC6DEB" w:rsidRDefault="008E4D0E" w:rsidP="008E4D0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2 025,3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632,3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581,4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835,8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6 574,9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766,0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4D0E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0.0 тыс. рублей.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2 821,0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61,4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1 792,0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4D0E" w:rsidRPr="00BC6DEB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223,6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E4D0E" w:rsidRDefault="008E4D0E" w:rsidP="008E4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247,4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C20" w:rsidRPr="002E050C" w:rsidRDefault="008E4D0E" w:rsidP="00937CC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206,1 тыс. рублей.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AD8" w:rsidRDefault="009F1AD8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Pr="002E050C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7CC4" w:rsidRDefault="00A87491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37CC4">
        <w:rPr>
          <w:sz w:val="28"/>
          <w:szCs w:val="28"/>
        </w:rPr>
        <w:t xml:space="preserve">.2. </w:t>
      </w:r>
      <w:r w:rsidR="00937CC4" w:rsidRPr="002E050C">
        <w:rPr>
          <w:sz w:val="28"/>
          <w:szCs w:val="28"/>
        </w:rPr>
        <w:t>Приложение 1 к муниципальной программ</w:t>
      </w:r>
      <w:r w:rsidR="00937CC4">
        <w:rPr>
          <w:sz w:val="28"/>
          <w:szCs w:val="28"/>
        </w:rPr>
        <w:t>е</w:t>
      </w:r>
      <w:r w:rsidR="00937CC4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937CC4">
        <w:rPr>
          <w:sz w:val="28"/>
          <w:szCs w:val="28"/>
        </w:rPr>
        <w:t>1</w:t>
      </w:r>
      <w:r w:rsidR="00937CC4" w:rsidRPr="002E050C">
        <w:rPr>
          <w:sz w:val="28"/>
          <w:szCs w:val="28"/>
        </w:rPr>
        <w:t xml:space="preserve"> к настоящему Постановлению;</w:t>
      </w:r>
    </w:p>
    <w:p w:rsidR="00937CC4" w:rsidRDefault="00937CC4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E050C">
        <w:rPr>
          <w:sz w:val="28"/>
          <w:szCs w:val="28"/>
        </w:rPr>
        <w:t>Приложение 2 к муниципальной программ</w:t>
      </w:r>
      <w:r>
        <w:rPr>
          <w:sz w:val="28"/>
          <w:szCs w:val="28"/>
        </w:rPr>
        <w:t>е</w:t>
      </w:r>
      <w:r w:rsidRPr="002E050C">
        <w:rPr>
          <w:sz w:val="28"/>
          <w:szCs w:val="28"/>
        </w:rPr>
        <w:t xml:space="preserve"> изложить в новой редакции, согласно приложению </w:t>
      </w:r>
      <w:r>
        <w:rPr>
          <w:sz w:val="28"/>
          <w:szCs w:val="28"/>
        </w:rPr>
        <w:t>2</w:t>
      </w:r>
      <w:r w:rsidRPr="002E050C">
        <w:rPr>
          <w:sz w:val="28"/>
          <w:szCs w:val="28"/>
        </w:rPr>
        <w:t xml:space="preserve"> к настоящему Постановлению;</w:t>
      </w:r>
      <w:r w:rsidR="00A87491">
        <w:rPr>
          <w:sz w:val="28"/>
          <w:szCs w:val="28"/>
        </w:rPr>
        <w:t xml:space="preserve"> </w:t>
      </w:r>
    </w:p>
    <w:p w:rsidR="00700A8A" w:rsidRDefault="00700A8A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DC3838">
        <w:rPr>
          <w:sz w:val="28"/>
          <w:szCs w:val="28"/>
        </w:rPr>
        <w:t>В приложении 3 к муниципальной программе:</w:t>
      </w:r>
    </w:p>
    <w:p w:rsidR="00700A8A" w:rsidRDefault="00700A8A" w:rsidP="00700A8A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700A8A" w:rsidRPr="00850464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0A8A" w:rsidRPr="00D524D0" w:rsidRDefault="00700A8A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8A" w:rsidRPr="00D524D0" w:rsidRDefault="00700A8A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A8A" w:rsidRPr="00BC6DEB" w:rsidRDefault="00700A8A" w:rsidP="00700A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151 506,0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32 984,4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14 588,3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9 063,4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7 159,8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11 214,6 тыс. рублей;</w:t>
            </w:r>
          </w:p>
          <w:p w:rsidR="00700A8A" w:rsidRPr="00BC6DEB" w:rsidRDefault="00700A8A" w:rsidP="00700A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27 392,8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24 819,8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15 332,9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8 950,0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700A8A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районного бюджета – 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80 251,1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13 804,5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5 188,3 тыс. рублей; 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4 063,4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448,0 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3 854,9 тыс. рублей;</w:t>
            </w:r>
          </w:p>
          <w:p w:rsidR="00700A8A" w:rsidRPr="00BC6DEB" w:rsidRDefault="00700A8A" w:rsidP="00700A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21 043,3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17 019,8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5 878,9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8 950,0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700A8A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64 519,9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2014 год – 19 179,9 тыс. рублей; 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9 400,0 тыс. рублей; 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5 000,0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5 390,0 тыс. рублей;</w:t>
            </w:r>
          </w:p>
          <w:p w:rsidR="00700A8A" w:rsidRPr="00BC6DEB" w:rsidRDefault="00700A8A" w:rsidP="00700A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7 200,0 тыс. рублей;</w:t>
            </w:r>
          </w:p>
          <w:p w:rsidR="00700A8A" w:rsidRPr="00BC6DEB" w:rsidRDefault="00700A8A" w:rsidP="00700A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6 000,00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7 800,0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4 550,0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700A8A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год – 0,0 тыс. рублей.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бюджетов  поселений – </w:t>
            </w:r>
            <w:r>
              <w:rPr>
                <w:sz w:val="28"/>
                <w:szCs w:val="28"/>
              </w:rPr>
              <w:t>6 735,0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00A8A" w:rsidRPr="00BC6DEB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1 321,8 тыс. рублей;</w:t>
            </w:r>
          </w:p>
          <w:p w:rsidR="00700A8A" w:rsidRPr="00BC6DEB" w:rsidRDefault="00700A8A" w:rsidP="00700A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700A8A" w:rsidRPr="00BC6DEB" w:rsidRDefault="00700A8A" w:rsidP="00700A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349,5 тыс. рублей;</w:t>
            </w:r>
          </w:p>
          <w:p w:rsidR="00700A8A" w:rsidRPr="00BC6DEB" w:rsidRDefault="00700A8A" w:rsidP="00700A8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700A8A" w:rsidRPr="00BC6DEB" w:rsidRDefault="00700A8A" w:rsidP="00700A8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4 904,1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700A8A" w:rsidRPr="00BC6DEB" w:rsidRDefault="00700A8A" w:rsidP="00700A8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700A8A" w:rsidRDefault="00700A8A" w:rsidP="00700A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700A8A" w:rsidRPr="00850464" w:rsidRDefault="00700A8A" w:rsidP="00700A8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A8A" w:rsidRPr="00850464" w:rsidRDefault="00700A8A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A6939" w:rsidRDefault="005363BD" w:rsidP="0067076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>
        <w:rPr>
          <w:sz w:val="28"/>
          <w:szCs w:val="28"/>
        </w:rPr>
        <w:lastRenderedPageBreak/>
        <w:t xml:space="preserve">Приложение 2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3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5363BD" w:rsidRDefault="005363BD" w:rsidP="005363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792026">
        <w:rPr>
          <w:sz w:val="28"/>
          <w:szCs w:val="28"/>
        </w:rPr>
        <w:t>5</w:t>
      </w:r>
      <w:r>
        <w:rPr>
          <w:sz w:val="28"/>
          <w:szCs w:val="28"/>
        </w:rPr>
        <w:t>. В приложении 4 к муниципальной программе:</w:t>
      </w:r>
    </w:p>
    <w:p w:rsidR="005363BD" w:rsidRDefault="005363BD" w:rsidP="005363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5363BD" w:rsidRPr="00850464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3BD" w:rsidRPr="00D524D0" w:rsidRDefault="005363BD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BD" w:rsidRPr="00D524D0" w:rsidRDefault="005363BD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>
              <w:rPr>
                <w:sz w:val="28"/>
                <w:szCs w:val="28"/>
              </w:rPr>
              <w:t>95 903,2</w:t>
            </w:r>
            <w:r w:rsidRPr="00BC6DEB">
              <w:rPr>
                <w:sz w:val="28"/>
                <w:szCs w:val="28"/>
              </w:rPr>
              <w:t xml:space="preserve"> тыс. рублей, в том числе средства краевого бюджета – </w:t>
            </w:r>
            <w:r>
              <w:rPr>
                <w:sz w:val="28"/>
                <w:szCs w:val="28"/>
              </w:rPr>
              <w:t>95 903,2</w:t>
            </w:r>
            <w:r w:rsidRPr="00BC6DEB">
              <w:rPr>
                <w:sz w:val="28"/>
                <w:szCs w:val="28"/>
              </w:rPr>
              <w:t xml:space="preserve"> тыс. рублей по годам: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году – 5 583,1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году – 5 934,2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году – 6 612,1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6 612,1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году – 8 526,0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году – 8 040,2 тыс. рублей;</w:t>
            </w:r>
          </w:p>
          <w:p w:rsidR="005363BD" w:rsidRPr="00BC6DEB" w:rsidRDefault="005363BD" w:rsidP="005363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10 754,8 тыс. рублей;</w:t>
            </w:r>
          </w:p>
          <w:p w:rsidR="005363BD" w:rsidRPr="00BC6DEB" w:rsidRDefault="005363BD" w:rsidP="005363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11 576,3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10 754,8 тыс. рублей;</w:t>
            </w:r>
          </w:p>
          <w:p w:rsidR="005363BD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10 754,8 тыс. рублей</w:t>
            </w:r>
            <w:r>
              <w:rPr>
                <w:sz w:val="28"/>
                <w:szCs w:val="28"/>
              </w:rPr>
              <w:t>;</w:t>
            </w:r>
          </w:p>
          <w:p w:rsidR="005363BD" w:rsidRPr="00223AC4" w:rsidRDefault="005363BD" w:rsidP="005363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10 754,8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Pr="00850464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5363BD" w:rsidRDefault="00792026" w:rsidP="005363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5363BD">
        <w:rPr>
          <w:sz w:val="28"/>
          <w:szCs w:val="28"/>
        </w:rPr>
        <w:t>В приложении 5 к муниципальной программе:</w:t>
      </w:r>
    </w:p>
    <w:p w:rsidR="005363BD" w:rsidRDefault="005363BD" w:rsidP="005363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5363BD" w:rsidRPr="00850464" w:rsidTr="00207E0A">
        <w:trPr>
          <w:trHeight w:val="137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3BD" w:rsidRPr="00D524D0" w:rsidRDefault="005363BD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BD" w:rsidRPr="00D524D0" w:rsidRDefault="005363BD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27 679,4</w:t>
            </w:r>
            <w:r w:rsidRPr="00BC6DEB">
              <w:rPr>
                <w:sz w:val="28"/>
                <w:szCs w:val="28"/>
              </w:rPr>
              <w:t xml:space="preserve"> тыс. рублей,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средства краевого бюджета – </w:t>
            </w:r>
            <w:r>
              <w:rPr>
                <w:sz w:val="28"/>
                <w:szCs w:val="28"/>
              </w:rPr>
              <w:t>27 679,4</w:t>
            </w:r>
            <w:r w:rsidRPr="00BC6DEB">
              <w:rPr>
                <w:sz w:val="28"/>
                <w:szCs w:val="28"/>
              </w:rPr>
              <w:t xml:space="preserve"> тыс. рублей по годам: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году – 4 047,1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году – 4 294,4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году – 1 247,3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164,3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году – 14,9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году – 337,6 тыс. рублей;</w:t>
            </w:r>
          </w:p>
          <w:p w:rsidR="005363BD" w:rsidRPr="00BC6DEB" w:rsidRDefault="005363BD" w:rsidP="005363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году – 101,5 тыс. рублей;</w:t>
            </w:r>
          </w:p>
          <w:p w:rsidR="005363BD" w:rsidRPr="00BC6DEB" w:rsidRDefault="005363BD" w:rsidP="005363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lastRenderedPageBreak/>
              <w:t xml:space="preserve">2021 год – </w:t>
            </w:r>
            <w:r>
              <w:rPr>
                <w:sz w:val="28"/>
                <w:szCs w:val="28"/>
              </w:rPr>
              <w:t>1 803,9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5363BD" w:rsidRPr="00BC6DEB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5 222,8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5363BD" w:rsidRDefault="005363BD" w:rsidP="005363BD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5 222,8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5363BD" w:rsidRPr="00223AC4" w:rsidRDefault="005363BD" w:rsidP="005363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5 222,8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BD" w:rsidRPr="00850464" w:rsidRDefault="005363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C464BD" w:rsidRDefault="00A8279C" w:rsidP="00C464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1.7. </w:t>
      </w:r>
      <w:r w:rsidR="00C464BD">
        <w:rPr>
          <w:sz w:val="28"/>
          <w:szCs w:val="28"/>
        </w:rPr>
        <w:t xml:space="preserve"> В приложении 6 к муниципальной программе:</w:t>
      </w:r>
    </w:p>
    <w:p w:rsidR="00C464BD" w:rsidRDefault="00C464BD" w:rsidP="00C464B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C464BD" w:rsidRPr="00850464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64BD" w:rsidRPr="00D524D0" w:rsidRDefault="00C464BD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BD" w:rsidRPr="00D524D0" w:rsidRDefault="00C464BD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39 886,7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2 491,6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2 345,5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2 713,1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3 012,3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3 781,1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4 681,2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4 916,3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5 301,9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4BD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4 315,9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4 315,9 тыс. рублей.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564,6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рублей;</w:t>
            </w:r>
          </w:p>
          <w:p w:rsidR="00C464BD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382,3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4BD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C464BD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110,5 тыс. рублей;</w:t>
            </w:r>
          </w:p>
          <w:p w:rsidR="00C464BD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34 936,2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2 024,9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1 910,2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2 286,9  тыс. рублей,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2 467,8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3 149,6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3 673,6,0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4 253,4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4 425,4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4BD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4 315,9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4 315,9 тыс. рублей.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бюджетов поселений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4 486,5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C464BD" w:rsidRPr="00BC6DEB" w:rsidRDefault="00C464BD" w:rsidP="00C464B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435,3 тыс. рублей;</w:t>
            </w:r>
          </w:p>
          <w:p w:rsidR="00C464BD" w:rsidRPr="00BC6DEB" w:rsidRDefault="00C464BD" w:rsidP="00C464B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0,0 тыс. рублей;</w:t>
            </w:r>
          </w:p>
          <w:p w:rsidR="00C464BD" w:rsidRPr="00BC6DEB" w:rsidRDefault="00C464BD" w:rsidP="00C464B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lastRenderedPageBreak/>
              <w:t>2017 год – 426,2 тыс. рублей;</w:t>
            </w:r>
          </w:p>
          <w:p w:rsidR="00C464BD" w:rsidRPr="00BC6DEB" w:rsidRDefault="00C464BD" w:rsidP="00C464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472,7 тыс. рублей;</w:t>
            </w:r>
          </w:p>
          <w:p w:rsidR="00C464BD" w:rsidRPr="00BC6DEB" w:rsidRDefault="00C464BD" w:rsidP="00C464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631,5 тыс. рублей.</w:t>
            </w:r>
          </w:p>
          <w:p w:rsidR="00C464BD" w:rsidRPr="00BC6DEB" w:rsidRDefault="00C464BD" w:rsidP="00C464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625,3 тыс. рублей;</w:t>
            </w:r>
          </w:p>
          <w:p w:rsidR="00C464BD" w:rsidRPr="00BC6DEB" w:rsidRDefault="00C464BD" w:rsidP="00C464B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662,8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C464BD" w:rsidRPr="00BC6DEB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766,0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64BD" w:rsidRDefault="00C464BD" w:rsidP="00C464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4B7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4BD" w:rsidRPr="00223AC4" w:rsidRDefault="00C464BD" w:rsidP="00C464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18" w:rsidRDefault="006A5F1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64BD" w:rsidRPr="00850464" w:rsidRDefault="00C464BD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B3E96" w:rsidRDefault="00EB3E96" w:rsidP="0075256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6A5F1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4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604828" w:rsidRDefault="00EB3E96" w:rsidP="0060482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1B153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604828">
        <w:rPr>
          <w:sz w:val="28"/>
          <w:szCs w:val="28"/>
        </w:rPr>
        <w:t>В приложении 7 к муниципальной программе:</w:t>
      </w:r>
    </w:p>
    <w:p w:rsidR="00604828" w:rsidRDefault="00604828" w:rsidP="0060482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604828" w:rsidRPr="00850464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828" w:rsidRPr="00D524D0" w:rsidRDefault="00604828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28" w:rsidRPr="00D524D0" w:rsidRDefault="00604828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>
              <w:rPr>
                <w:sz w:val="28"/>
                <w:szCs w:val="28"/>
              </w:rPr>
              <w:t>6 318,0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532,8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576,0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432,0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576,0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912,0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04828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1 130,7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1 150,5 тыс. рублей.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>
              <w:rPr>
                <w:sz w:val="28"/>
                <w:szCs w:val="28"/>
              </w:rPr>
              <w:t>910,7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97,2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93,2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139,2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04828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191,9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195,9 тыс. рублей.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краевого бюджета </w:t>
            </w:r>
            <w:r>
              <w:rPr>
                <w:sz w:val="28"/>
                <w:szCs w:val="28"/>
              </w:rPr>
              <w:t>2 475,1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158,4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162,4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365,4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386,4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04828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552,4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568,2 тыс. рублей.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районного бюджета в сумме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1 260,0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 – 0,0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100,8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04828" w:rsidRPr="00C41C81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41C81">
              <w:rPr>
                <w:rFonts w:ascii="Times New Roman" w:hAnsi="Times New Roman" w:cs="Times New Roman"/>
                <w:sz w:val="28"/>
                <w:szCs w:val="28"/>
              </w:rPr>
              <w:t>2022 год – 386,4 тыс. рублей;</w:t>
            </w:r>
          </w:p>
          <w:p w:rsidR="00604828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386,4 </w:t>
            </w:r>
            <w:r w:rsidRPr="00BC6DEB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386,4 тыс. рублей.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бюджета поселений </w:t>
            </w:r>
            <w:r>
              <w:rPr>
                <w:sz w:val="28"/>
                <w:szCs w:val="28"/>
              </w:rPr>
              <w:t xml:space="preserve">1 536,8 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277,2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604828" w:rsidRPr="00BC6DEB" w:rsidRDefault="00604828" w:rsidP="006048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176,4 тыс. рублей;</w:t>
            </w:r>
          </w:p>
          <w:p w:rsidR="00604828" w:rsidRPr="00BC6DEB" w:rsidRDefault="00604828" w:rsidP="006048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210,6 тыс. рублей;</w:t>
            </w:r>
          </w:p>
          <w:p w:rsidR="00604828" w:rsidRPr="00BC6DEB" w:rsidRDefault="00604828" w:rsidP="006048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04828" w:rsidRPr="00BC6DEB" w:rsidRDefault="00604828" w:rsidP="00604828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04828" w:rsidRDefault="00604828" w:rsidP="00604828">
            <w:pPr>
              <w:framePr w:hSpace="180" w:wrap="around" w:vAnchor="text" w:hAnchor="margin" w:x="75" w:y="130"/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604828" w:rsidRPr="00223AC4" w:rsidRDefault="00604828" w:rsidP="0060482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28" w:rsidRPr="00850464" w:rsidRDefault="00604828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011FA3" w:rsidRDefault="00E76A51" w:rsidP="005E27F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9577CC">
        <w:rPr>
          <w:sz w:val="28"/>
          <w:szCs w:val="28"/>
        </w:rPr>
        <w:lastRenderedPageBreak/>
        <w:t xml:space="preserve">Приложение 2 </w:t>
      </w:r>
      <w:r w:rsidRPr="009577C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D970E3">
        <w:rPr>
          <w:color w:val="000000"/>
          <w:sz w:val="28"/>
          <w:szCs w:val="28"/>
        </w:rPr>
        <w:t>5</w:t>
      </w:r>
      <w:r w:rsidRPr="009577C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D970E3" w:rsidRDefault="005E27FE" w:rsidP="00D970E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B153B">
        <w:rPr>
          <w:color w:val="000000"/>
          <w:sz w:val="28"/>
          <w:szCs w:val="28"/>
        </w:rPr>
        <w:t>9</w:t>
      </w:r>
      <w:r w:rsidR="00D970E3">
        <w:rPr>
          <w:color w:val="000000"/>
          <w:sz w:val="28"/>
          <w:szCs w:val="28"/>
        </w:rPr>
        <w:t xml:space="preserve">. </w:t>
      </w:r>
      <w:r w:rsidR="00D970E3">
        <w:rPr>
          <w:sz w:val="28"/>
          <w:szCs w:val="28"/>
        </w:rPr>
        <w:t>В приложении 8 к муниципальной программе:</w:t>
      </w:r>
    </w:p>
    <w:p w:rsidR="00D970E3" w:rsidRDefault="00D970E3" w:rsidP="00D970E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D970E3" w:rsidRPr="00850464" w:rsidTr="004E7675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0E3" w:rsidRPr="00D524D0" w:rsidRDefault="00D970E3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E3" w:rsidRPr="00D524D0" w:rsidRDefault="00D970E3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0E3" w:rsidRPr="00052072" w:rsidRDefault="00D970E3" w:rsidP="00D970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30 389,9</w:t>
            </w: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2017 год – 563,0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2018 год – 564,4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13 239,8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1 058,8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1 027,5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13 935,4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D970E3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  <w:r w:rsidRPr="00052072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2017 год – 0,6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2018 год – 0,6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13,2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1,1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2021 год – 1,1 тыс. рублей;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13,9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D970E3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D970E3" w:rsidRPr="00052072" w:rsidRDefault="00D970E3" w:rsidP="00D970E3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30 358,4</w:t>
            </w:r>
            <w:r w:rsidRPr="00052072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970E3" w:rsidRPr="00052072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lastRenderedPageBreak/>
              <w:t xml:space="preserve"> год – 562,4 тыс. рублей;</w:t>
            </w:r>
          </w:p>
          <w:p w:rsidR="00D970E3" w:rsidRPr="00052072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563,8 тыс. рублей;</w:t>
            </w:r>
          </w:p>
          <w:p w:rsidR="00D970E3" w:rsidRPr="00052072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13 226,6 тыс. рублей;</w:t>
            </w:r>
          </w:p>
          <w:p w:rsidR="00D970E3" w:rsidRPr="00052072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1 057,7 тыс. рублей;</w:t>
            </w:r>
          </w:p>
          <w:p w:rsidR="00D970E3" w:rsidRPr="00052072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1 026,4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D970E3" w:rsidRPr="00052072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13 921,5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D970E3" w:rsidRPr="00DA429B" w:rsidRDefault="00D970E3" w:rsidP="00D970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D970E3" w:rsidRPr="00223AC4" w:rsidRDefault="00D970E3" w:rsidP="00D970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70E3" w:rsidRPr="00850464" w:rsidRDefault="00D970E3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76A51" w:rsidRDefault="00E76A51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2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DF61D2">
        <w:rPr>
          <w:color w:val="000000"/>
          <w:sz w:val="28"/>
          <w:szCs w:val="28"/>
        </w:rPr>
        <w:t>6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 w:rsidR="0008127F">
        <w:rPr>
          <w:color w:val="000000"/>
          <w:sz w:val="28"/>
          <w:szCs w:val="28"/>
        </w:rPr>
        <w:t>;</w:t>
      </w:r>
    </w:p>
    <w:p w:rsidR="00D8260E" w:rsidRDefault="00D8260E" w:rsidP="00D8260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</w:t>
      </w:r>
      <w:r w:rsidR="0014258E">
        <w:rPr>
          <w:sz w:val="28"/>
          <w:szCs w:val="28"/>
        </w:rPr>
        <w:t>0</w:t>
      </w:r>
      <w:r>
        <w:rPr>
          <w:sz w:val="28"/>
          <w:szCs w:val="28"/>
        </w:rPr>
        <w:t>. В приложении 9 к муниципальной программе:</w:t>
      </w:r>
    </w:p>
    <w:p w:rsidR="00D8260E" w:rsidRDefault="00D8260E" w:rsidP="00D8260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D8260E" w:rsidRPr="00850464" w:rsidTr="00817A16">
        <w:trPr>
          <w:trHeight w:val="52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260E" w:rsidRPr="00D524D0" w:rsidRDefault="00D8260E" w:rsidP="004E7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E" w:rsidRPr="00D524D0" w:rsidRDefault="00D8260E" w:rsidP="004E7675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0E" w:rsidRPr="00052072" w:rsidRDefault="00D8260E" w:rsidP="00D826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5 217,0</w:t>
            </w:r>
            <w:r w:rsidRPr="000520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1 667,0 тыс. рублей;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2 600,0 тыс. рублей;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D8260E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1 377,0</w:t>
            </w:r>
            <w:r w:rsidRPr="00052072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2019 год – 167,0 тыс. рублей;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2020 год – 260,0 тыс. рублей;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950,0</w:t>
            </w:r>
            <w:r w:rsidRPr="00052072">
              <w:rPr>
                <w:sz w:val="28"/>
                <w:szCs w:val="28"/>
              </w:rPr>
              <w:t xml:space="preserve"> тыс. рублей;</w:t>
            </w:r>
          </w:p>
          <w:p w:rsidR="00D8260E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2023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рублей.</w:t>
            </w:r>
          </w:p>
          <w:p w:rsidR="00D8260E" w:rsidRPr="00052072" w:rsidRDefault="00D8260E" w:rsidP="00D8260E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D8260E" w:rsidRPr="00052072" w:rsidRDefault="00D8260E" w:rsidP="00D8260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840,0 тыс. рублей, в том числе по годам:</w:t>
            </w:r>
          </w:p>
          <w:p w:rsidR="00D8260E" w:rsidRPr="00052072" w:rsidRDefault="00D8260E" w:rsidP="00D8260E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1 500,0 тыс. рублей;</w:t>
            </w:r>
          </w:p>
          <w:p w:rsidR="00D8260E" w:rsidRPr="00052072" w:rsidRDefault="00D8260E" w:rsidP="00D8260E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>год – 2 340,0 тыс. рублей;</w:t>
            </w:r>
          </w:p>
          <w:p w:rsidR="00D8260E" w:rsidRPr="00052072" w:rsidRDefault="00D8260E" w:rsidP="00D8260E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D8260E" w:rsidRPr="00052072" w:rsidRDefault="00D8260E" w:rsidP="00D8260E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072">
              <w:rPr>
                <w:sz w:val="28"/>
                <w:szCs w:val="28"/>
              </w:rPr>
              <w:t xml:space="preserve"> год – 0,0 тыс. рублей;</w:t>
            </w:r>
          </w:p>
          <w:p w:rsidR="00D8260E" w:rsidRDefault="00D8260E" w:rsidP="00D8260E">
            <w:pPr>
              <w:pStyle w:val="a7"/>
              <w:framePr w:hSpace="180" w:wrap="around" w:vAnchor="text" w:hAnchor="margin" w:x="75" w:y="262"/>
              <w:numPr>
                <w:ilvl w:val="0"/>
                <w:numId w:val="13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52072">
              <w:rPr>
                <w:sz w:val="28"/>
                <w:szCs w:val="28"/>
              </w:rPr>
              <w:t>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D8260E" w:rsidRPr="00223AC4" w:rsidRDefault="00D8260E" w:rsidP="00D826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17A16"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>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60E" w:rsidRPr="00850464" w:rsidRDefault="00D8260E" w:rsidP="004E76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16FBE" w:rsidRDefault="00E16FBE" w:rsidP="00E16F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  <w:r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>
        <w:rPr>
          <w:color w:val="000000"/>
          <w:sz w:val="28"/>
          <w:szCs w:val="28"/>
        </w:rPr>
        <w:t>7</w:t>
      </w:r>
      <w:r w:rsidRPr="002E050C"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;</w:t>
      </w:r>
    </w:p>
    <w:p w:rsidR="00817A16" w:rsidRDefault="00817A16" w:rsidP="00817A1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14258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В приложении 11 к муниципальной программе:</w:t>
      </w:r>
    </w:p>
    <w:p w:rsidR="00817A16" w:rsidRDefault="00817A16" w:rsidP="00817A1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817A16" w:rsidRPr="001262A8" w:rsidTr="004E7675">
        <w:trPr>
          <w:trHeight w:val="52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7A16" w:rsidRPr="001262A8" w:rsidRDefault="00817A16" w:rsidP="004E7675">
            <w:pPr>
              <w:rPr>
                <w:sz w:val="27"/>
                <w:szCs w:val="27"/>
              </w:rPr>
            </w:pPr>
            <w:r w:rsidRPr="001262A8">
              <w:rPr>
                <w:sz w:val="27"/>
                <w:szCs w:val="27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16" w:rsidRPr="001262A8" w:rsidRDefault="00817A16" w:rsidP="004E7675">
            <w:pPr>
              <w:rPr>
                <w:sz w:val="27"/>
                <w:szCs w:val="27"/>
              </w:rPr>
            </w:pPr>
            <w:r w:rsidRPr="001262A8">
              <w:rPr>
                <w:sz w:val="27"/>
                <w:szCs w:val="27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A16" w:rsidRPr="001262A8" w:rsidRDefault="00817A16" w:rsidP="00817A16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262A8">
              <w:rPr>
                <w:sz w:val="27"/>
                <w:szCs w:val="27"/>
              </w:rPr>
              <w:t>Общий объем финансирования подпрограммы составляет 410,4 тыс. рублей, в том числе по годам: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2020 год – 100,0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2021 год – 99,0 тыс.рублей;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2022 год – 118,8 тыс.рублей;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2023 год – 78,2 тыс.рублей;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2024 год – 14,4 тыс.рублей.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за счет средств районного бюджета – 20,0 тыс. рублей, в том числе по годам: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2020 год – 5,0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2021 год – 15,0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2022 год – 0,0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2023 год – 0,0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2024 год – 0,0 тыс.рублей.</w:t>
            </w:r>
          </w:p>
          <w:p w:rsidR="00817A16" w:rsidRPr="001262A8" w:rsidRDefault="00817A16" w:rsidP="00817A16">
            <w:pPr>
              <w:pStyle w:val="ConsPlusCell"/>
              <w:ind w:left="34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за счет средств краевого бюджета – 116,0 тыс. рублей, в том числе по годам:</w:t>
            </w:r>
          </w:p>
          <w:p w:rsidR="00817A16" w:rsidRPr="001262A8" w:rsidRDefault="00817A16" w:rsidP="00817A16">
            <w:pPr>
              <w:pStyle w:val="ConsPlusCell"/>
              <w:ind w:left="34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2020 год – 33,6 тыс. рублей;</w:t>
            </w:r>
          </w:p>
          <w:p w:rsidR="00817A16" w:rsidRPr="001262A8" w:rsidRDefault="00817A16" w:rsidP="00817A16">
            <w:pPr>
              <w:pStyle w:val="ConsPlusCell"/>
              <w:ind w:left="34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2021 год – 21,0 тыс. рублей;</w:t>
            </w:r>
          </w:p>
          <w:p w:rsidR="00817A16" w:rsidRPr="001262A8" w:rsidRDefault="00817A16" w:rsidP="00817A16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 xml:space="preserve"> год – 34,5 тыс. рублей;</w:t>
            </w:r>
          </w:p>
          <w:p w:rsidR="00817A16" w:rsidRPr="001262A8" w:rsidRDefault="00817A16" w:rsidP="00817A16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 xml:space="preserve"> год – 22,7 тыс. рублей;</w:t>
            </w:r>
          </w:p>
          <w:p w:rsidR="00817A16" w:rsidRPr="001262A8" w:rsidRDefault="00817A16" w:rsidP="00817A16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 xml:space="preserve"> год – 4,2 тыс.рублей.</w:t>
            </w:r>
          </w:p>
          <w:p w:rsidR="00817A16" w:rsidRPr="001262A8" w:rsidRDefault="00817A16" w:rsidP="00817A16">
            <w:pPr>
              <w:pStyle w:val="ConsPlusCell"/>
              <w:ind w:left="34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за счет средств федерального бюджета – 274,4 тыс. рублей, в том числе по годам: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2020 год – 61,4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2021 год – 63,0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2022 год – 84,3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2023 год – 55,5 тыс. рублей;</w:t>
            </w:r>
          </w:p>
          <w:p w:rsidR="00817A16" w:rsidRPr="001262A8" w:rsidRDefault="00817A16" w:rsidP="00817A16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262A8">
              <w:rPr>
                <w:sz w:val="27"/>
                <w:szCs w:val="27"/>
              </w:rPr>
              <w:t>2024 год – 10,2 тыс.рублей.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»;</w:t>
            </w:r>
          </w:p>
        </w:tc>
      </w:tr>
    </w:tbl>
    <w:p w:rsidR="00817A16" w:rsidRPr="001262A8" w:rsidRDefault="00747500" w:rsidP="00817A1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7"/>
          <w:szCs w:val="27"/>
        </w:rPr>
      </w:pPr>
      <w:r w:rsidRPr="001262A8">
        <w:rPr>
          <w:color w:val="000000"/>
          <w:sz w:val="27"/>
          <w:szCs w:val="27"/>
        </w:rPr>
        <w:lastRenderedPageBreak/>
        <w:t>1.</w:t>
      </w:r>
      <w:r w:rsidR="0014258E" w:rsidRPr="001262A8">
        <w:rPr>
          <w:color w:val="000000"/>
          <w:sz w:val="27"/>
          <w:szCs w:val="27"/>
        </w:rPr>
        <w:t>12</w:t>
      </w:r>
      <w:r w:rsidR="00CA2BDC" w:rsidRPr="001262A8">
        <w:rPr>
          <w:color w:val="000000"/>
          <w:sz w:val="27"/>
          <w:szCs w:val="27"/>
        </w:rPr>
        <w:t xml:space="preserve">. </w:t>
      </w:r>
      <w:r w:rsidR="00817A16" w:rsidRPr="001262A8">
        <w:rPr>
          <w:sz w:val="27"/>
          <w:szCs w:val="27"/>
        </w:rPr>
        <w:t>В приложении 13 к муниципальной программе:</w:t>
      </w:r>
    </w:p>
    <w:p w:rsidR="00817A16" w:rsidRPr="001262A8" w:rsidRDefault="00817A16" w:rsidP="00817A1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7"/>
          <w:szCs w:val="27"/>
        </w:rPr>
      </w:pPr>
      <w:r w:rsidRPr="001262A8">
        <w:rPr>
          <w:sz w:val="27"/>
          <w:szCs w:val="27"/>
        </w:rPr>
        <w:t>в разделе 1 строку «Информация по ресурсному обеспечению подпрограммы»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817A16" w:rsidRPr="001262A8" w:rsidTr="004E7675">
        <w:trPr>
          <w:trHeight w:val="522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7A16" w:rsidRPr="001262A8" w:rsidRDefault="00817A16" w:rsidP="004E7675">
            <w:pPr>
              <w:rPr>
                <w:sz w:val="27"/>
                <w:szCs w:val="27"/>
              </w:rPr>
            </w:pPr>
            <w:r w:rsidRPr="001262A8">
              <w:rPr>
                <w:sz w:val="27"/>
                <w:szCs w:val="27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A16" w:rsidRPr="001262A8" w:rsidRDefault="00817A16" w:rsidP="004E7675">
            <w:pPr>
              <w:rPr>
                <w:sz w:val="27"/>
                <w:szCs w:val="27"/>
              </w:rPr>
            </w:pPr>
            <w:r w:rsidRPr="001262A8">
              <w:rPr>
                <w:sz w:val="27"/>
                <w:szCs w:val="27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Источник финансирования – средства краевого бюджета.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Объем бюджетных ассигнований на реализацию отдельного мероприятия составляет 14 049,1 тыс. рублей, в том числе: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26 092,3 тыс. рублей – средства краевого бюджета.</w:t>
            </w:r>
          </w:p>
          <w:p w:rsidR="00817A16" w:rsidRPr="001262A8" w:rsidRDefault="00817A16" w:rsidP="00817A16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262A8">
              <w:rPr>
                <w:sz w:val="27"/>
                <w:szCs w:val="27"/>
              </w:rPr>
              <w:t>Объем финансирования по годам реализации муниципальной программы: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2020 год – 4 928,2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2021 год – 9 120,8 тыс. рублей4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2022 год – 12 043,3 тыс. рублей;</w:t>
            </w:r>
          </w:p>
          <w:p w:rsidR="00817A16" w:rsidRPr="001262A8" w:rsidRDefault="00817A16" w:rsidP="00817A1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2023 год – 0,0 тыс. рублей;</w:t>
            </w:r>
          </w:p>
          <w:p w:rsidR="00817A16" w:rsidRPr="001262A8" w:rsidRDefault="00817A16" w:rsidP="00817A16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262A8">
              <w:rPr>
                <w:sz w:val="27"/>
                <w:szCs w:val="27"/>
              </w:rPr>
              <w:t>2024 год – 0,0 тыс.рублей.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17A16" w:rsidRPr="001262A8" w:rsidRDefault="00817A16" w:rsidP="004E767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262A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14258E" w:rsidRPr="001262A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2A6939" w:rsidRPr="001262A8" w:rsidRDefault="008B4D5D">
      <w:pPr>
        <w:ind w:firstLine="709"/>
        <w:jc w:val="both"/>
        <w:rPr>
          <w:sz w:val="27"/>
          <w:szCs w:val="27"/>
        </w:rPr>
      </w:pPr>
      <w:r w:rsidRPr="001262A8">
        <w:rPr>
          <w:sz w:val="27"/>
          <w:szCs w:val="27"/>
        </w:rPr>
        <w:t>2. Опубликовать Постановление в газете «Красное знамя» и разместить на официальном сайте муниципального образования Абанский район</w:t>
      </w:r>
      <w:r w:rsidR="0035516C" w:rsidRPr="001262A8">
        <w:rPr>
          <w:sz w:val="27"/>
          <w:szCs w:val="27"/>
        </w:rPr>
        <w:t>.</w:t>
      </w:r>
    </w:p>
    <w:p w:rsidR="00AC539B" w:rsidRPr="001262A8" w:rsidRDefault="00AC539B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7"/>
          <w:szCs w:val="27"/>
        </w:rPr>
      </w:pPr>
      <w:r w:rsidRPr="001262A8">
        <w:rPr>
          <w:sz w:val="27"/>
          <w:szCs w:val="27"/>
        </w:rPr>
        <w:t>3. Контроль за выполнением данного пост</w:t>
      </w:r>
      <w:r w:rsidR="00134C07" w:rsidRPr="001262A8">
        <w:rPr>
          <w:sz w:val="27"/>
          <w:szCs w:val="27"/>
        </w:rPr>
        <w:t xml:space="preserve">ановления </w:t>
      </w:r>
      <w:r w:rsidR="00BD5C84" w:rsidRPr="001262A8">
        <w:rPr>
          <w:sz w:val="27"/>
          <w:szCs w:val="27"/>
        </w:rPr>
        <w:t>оставляю за собой.</w:t>
      </w:r>
    </w:p>
    <w:p w:rsidR="00175C9D" w:rsidRPr="001262A8" w:rsidRDefault="00AC539B" w:rsidP="00AC539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7"/>
          <w:szCs w:val="27"/>
        </w:rPr>
      </w:pPr>
      <w:r w:rsidRPr="001262A8">
        <w:rPr>
          <w:sz w:val="27"/>
          <w:szCs w:val="27"/>
        </w:rPr>
        <w:t xml:space="preserve">4. </w:t>
      </w:r>
      <w:r w:rsidR="000B3BDB" w:rsidRPr="001262A8">
        <w:rPr>
          <w:sz w:val="27"/>
          <w:szCs w:val="27"/>
        </w:rPr>
        <w:t xml:space="preserve">Постановление вступает в законную силу в день, следующий за днем его </w:t>
      </w:r>
      <w:r w:rsidR="00071DAE" w:rsidRPr="001262A8">
        <w:rPr>
          <w:sz w:val="27"/>
          <w:szCs w:val="27"/>
        </w:rPr>
        <w:t xml:space="preserve">официального </w:t>
      </w:r>
      <w:r w:rsidR="000B3BDB" w:rsidRPr="001262A8">
        <w:rPr>
          <w:sz w:val="27"/>
          <w:szCs w:val="27"/>
        </w:rPr>
        <w:t>опубликования.</w:t>
      </w:r>
    </w:p>
    <w:p w:rsidR="00FC5948" w:rsidRDefault="00FC5948" w:rsidP="00175C9D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5E410D" w:rsidRPr="001262A8" w:rsidRDefault="005E410D" w:rsidP="00175C9D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A264A3" w:rsidRPr="001262A8" w:rsidRDefault="00AC539B" w:rsidP="00D76E01">
      <w:pPr>
        <w:jc w:val="both"/>
        <w:rPr>
          <w:sz w:val="27"/>
          <w:szCs w:val="27"/>
        </w:rPr>
        <w:sectPr w:rsidR="00A264A3" w:rsidRPr="001262A8" w:rsidSect="00175C9D">
          <w:headerReference w:type="default" r:id="rId10"/>
          <w:headerReference w:type="first" r:id="rId11"/>
          <w:pgSz w:w="11906" w:h="16838"/>
          <w:pgMar w:top="851" w:right="567" w:bottom="567" w:left="1985" w:header="709" w:footer="709" w:gutter="0"/>
          <w:cols w:space="708"/>
          <w:titlePg/>
          <w:docGrid w:linePitch="360"/>
        </w:sectPr>
      </w:pPr>
      <w:r w:rsidRPr="001262A8">
        <w:rPr>
          <w:sz w:val="27"/>
          <w:szCs w:val="27"/>
        </w:rPr>
        <w:t>Г</w:t>
      </w:r>
      <w:r w:rsidR="008B4D5D" w:rsidRPr="001262A8">
        <w:rPr>
          <w:sz w:val="27"/>
          <w:szCs w:val="27"/>
        </w:rPr>
        <w:t>лав</w:t>
      </w:r>
      <w:r w:rsidR="00641880" w:rsidRPr="001262A8">
        <w:rPr>
          <w:sz w:val="27"/>
          <w:szCs w:val="27"/>
        </w:rPr>
        <w:t>а</w:t>
      </w:r>
      <w:r w:rsidR="008B4D5D" w:rsidRPr="001262A8">
        <w:rPr>
          <w:sz w:val="27"/>
          <w:szCs w:val="27"/>
        </w:rPr>
        <w:t xml:space="preserve"> Абанского района</w:t>
      </w:r>
      <w:r w:rsidR="008B4D5D" w:rsidRPr="001262A8">
        <w:rPr>
          <w:sz w:val="27"/>
          <w:szCs w:val="27"/>
        </w:rPr>
        <w:tab/>
        <w:t xml:space="preserve">              </w:t>
      </w:r>
      <w:r w:rsidR="0014258E" w:rsidRPr="001262A8">
        <w:rPr>
          <w:sz w:val="27"/>
          <w:szCs w:val="27"/>
        </w:rPr>
        <w:t xml:space="preserve">         </w:t>
      </w:r>
      <w:r w:rsidR="008B4D5D" w:rsidRPr="001262A8">
        <w:rPr>
          <w:sz w:val="27"/>
          <w:szCs w:val="27"/>
        </w:rPr>
        <w:t xml:space="preserve">                   </w:t>
      </w:r>
      <w:r w:rsidR="001262A8" w:rsidRPr="001262A8">
        <w:rPr>
          <w:sz w:val="27"/>
          <w:szCs w:val="27"/>
        </w:rPr>
        <w:t xml:space="preserve">     </w:t>
      </w:r>
      <w:r w:rsidR="001262A8">
        <w:rPr>
          <w:sz w:val="27"/>
          <w:szCs w:val="27"/>
        </w:rPr>
        <w:t xml:space="preserve">                     </w:t>
      </w:r>
      <w:r w:rsidR="001262A8" w:rsidRPr="001262A8">
        <w:rPr>
          <w:sz w:val="27"/>
          <w:szCs w:val="27"/>
        </w:rPr>
        <w:t xml:space="preserve">  </w:t>
      </w:r>
      <w:r w:rsidR="001262A8">
        <w:rPr>
          <w:sz w:val="27"/>
          <w:szCs w:val="27"/>
        </w:rPr>
        <w:t xml:space="preserve">Г.В. </w:t>
      </w:r>
      <w:r w:rsidR="00641880" w:rsidRPr="001262A8">
        <w:rPr>
          <w:sz w:val="27"/>
          <w:szCs w:val="27"/>
        </w:rPr>
        <w:t>Иванченк</w:t>
      </w:r>
      <w:r w:rsidR="0067076D" w:rsidRPr="001262A8">
        <w:rPr>
          <w:sz w:val="27"/>
          <w:szCs w:val="27"/>
        </w:rPr>
        <w:t>о</w:t>
      </w:r>
    </w:p>
    <w:tbl>
      <w:tblPr>
        <w:tblpPr w:leftFromText="180" w:rightFromText="180" w:vertAnchor="page" w:horzAnchor="margin" w:tblpY="1501"/>
        <w:tblW w:w="15451" w:type="dxa"/>
        <w:tblLayout w:type="fixed"/>
        <w:tblLook w:val="04A0"/>
      </w:tblPr>
      <w:tblGrid>
        <w:gridCol w:w="1738"/>
        <w:gridCol w:w="2125"/>
        <w:gridCol w:w="1553"/>
        <w:gridCol w:w="939"/>
        <w:gridCol w:w="979"/>
        <w:gridCol w:w="1216"/>
        <w:gridCol w:w="958"/>
        <w:gridCol w:w="684"/>
        <w:gridCol w:w="745"/>
        <w:gridCol w:w="998"/>
        <w:gridCol w:w="708"/>
        <w:gridCol w:w="621"/>
        <w:gridCol w:w="2187"/>
      </w:tblGrid>
      <w:tr w:rsidR="00134C07" w:rsidRPr="00895C68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  <w:bookmarkStart w:id="0" w:name="Par322"/>
            <w:bookmarkEnd w:id="0"/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72503" w:rsidRPr="00DD6409" w:rsidRDefault="008A7450">
            <w:pPr>
              <w:rPr>
                <w:color w:val="000000"/>
                <w:sz w:val="24"/>
                <w:szCs w:val="24"/>
              </w:rPr>
            </w:pPr>
            <w:r w:rsidRPr="00DD6409">
              <w:rPr>
                <w:color w:val="000000"/>
                <w:sz w:val="24"/>
                <w:szCs w:val="24"/>
              </w:rPr>
              <w:t xml:space="preserve">Приложение </w:t>
            </w:r>
            <w:r w:rsidR="0014090A" w:rsidRPr="00DD6409">
              <w:rPr>
                <w:color w:val="000000"/>
                <w:sz w:val="24"/>
                <w:szCs w:val="24"/>
              </w:rPr>
              <w:t>1</w:t>
            </w:r>
          </w:p>
          <w:p w:rsidR="00D72503" w:rsidRPr="00DD6409" w:rsidRDefault="008A7450">
            <w:pPr>
              <w:rPr>
                <w:color w:val="000000"/>
                <w:sz w:val="24"/>
                <w:szCs w:val="24"/>
              </w:rPr>
            </w:pPr>
            <w:r w:rsidRPr="00DD6409">
              <w:rPr>
                <w:color w:val="000000"/>
                <w:sz w:val="24"/>
                <w:szCs w:val="24"/>
              </w:rPr>
              <w:t>к Постановлению администрации Абан</w:t>
            </w:r>
            <w:r w:rsidR="00E724E3" w:rsidRPr="00DD6409">
              <w:rPr>
                <w:color w:val="000000"/>
                <w:sz w:val="24"/>
                <w:szCs w:val="24"/>
              </w:rPr>
              <w:t xml:space="preserve">ского района от </w:t>
            </w:r>
            <w:r w:rsidR="001B2AEC">
              <w:rPr>
                <w:color w:val="000000"/>
                <w:sz w:val="24"/>
                <w:szCs w:val="24"/>
              </w:rPr>
              <w:t>30.06</w:t>
            </w:r>
            <w:r w:rsidR="004A2C4D" w:rsidRPr="00DD6409">
              <w:rPr>
                <w:color w:val="000000"/>
                <w:sz w:val="24"/>
                <w:szCs w:val="24"/>
              </w:rPr>
              <w:t>.202</w:t>
            </w:r>
            <w:r w:rsidR="00E04932" w:rsidRPr="00DD6409">
              <w:rPr>
                <w:color w:val="000000"/>
                <w:sz w:val="24"/>
                <w:szCs w:val="24"/>
              </w:rPr>
              <w:t>2</w:t>
            </w:r>
            <w:r w:rsidR="004A2C4D" w:rsidRPr="00DD6409">
              <w:rPr>
                <w:color w:val="000000"/>
                <w:sz w:val="24"/>
                <w:szCs w:val="24"/>
              </w:rPr>
              <w:t xml:space="preserve"> № </w:t>
            </w:r>
            <w:r w:rsidR="001B2AEC">
              <w:rPr>
                <w:color w:val="000000"/>
                <w:sz w:val="24"/>
                <w:szCs w:val="24"/>
              </w:rPr>
              <w:t>276</w:t>
            </w:r>
            <w:r w:rsidR="004A2C4D" w:rsidRPr="00DD6409">
              <w:rPr>
                <w:color w:val="000000"/>
                <w:sz w:val="24"/>
                <w:szCs w:val="24"/>
              </w:rPr>
              <w:t>-п</w:t>
            </w:r>
          </w:p>
          <w:p w:rsidR="00D72503" w:rsidRPr="00DD6409" w:rsidRDefault="00D72503">
            <w:pPr>
              <w:rPr>
                <w:color w:val="000000"/>
                <w:sz w:val="24"/>
                <w:szCs w:val="24"/>
              </w:rPr>
            </w:pPr>
          </w:p>
          <w:p w:rsidR="00D72503" w:rsidRPr="00DD6409" w:rsidRDefault="00134C07">
            <w:pPr>
              <w:rPr>
                <w:color w:val="000000"/>
                <w:sz w:val="24"/>
                <w:szCs w:val="24"/>
              </w:rPr>
            </w:pPr>
            <w:r w:rsidRPr="00DD6409">
              <w:rPr>
                <w:color w:val="000000"/>
                <w:sz w:val="24"/>
                <w:szCs w:val="24"/>
              </w:rPr>
              <w:t xml:space="preserve">Приложение 1 </w:t>
            </w:r>
          </w:p>
          <w:p w:rsidR="00D72503" w:rsidRPr="00DD6409" w:rsidRDefault="00134C07">
            <w:pPr>
              <w:rPr>
                <w:color w:val="000000"/>
                <w:sz w:val="24"/>
                <w:szCs w:val="24"/>
              </w:rPr>
            </w:pPr>
            <w:r w:rsidRPr="00DD6409">
              <w:rPr>
                <w:color w:val="000000"/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134C07" w:rsidRPr="00895C68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DD6409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DD6409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600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C07" w:rsidRPr="00DD6409" w:rsidRDefault="00134C07" w:rsidP="00DB16A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DD6409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</w:tr>
      <w:tr w:rsidR="00134C07" w:rsidRPr="00895C68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DD6409" w:rsidRDefault="00134C07" w:rsidP="00DB16AF">
            <w:pPr>
              <w:jc w:val="center"/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>Информация о ресурсном обеспечении муниципальной программы</w:t>
            </w:r>
            <w:r w:rsidR="00735DAC" w:rsidRPr="00DD6409">
              <w:rPr>
                <w:sz w:val="24"/>
                <w:szCs w:val="24"/>
              </w:rPr>
              <w:t xml:space="preserve"> Абанского района</w:t>
            </w:r>
            <w:r w:rsidRPr="00DD6409">
              <w:rPr>
                <w:sz w:val="24"/>
                <w:szCs w:val="24"/>
              </w:rPr>
              <w:t xml:space="preserve">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134C07" w:rsidRPr="00895C68" w:rsidTr="00DB16AF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DB16AF">
            <w:pPr>
              <w:rPr>
                <w:sz w:val="24"/>
                <w:szCs w:val="24"/>
              </w:rPr>
            </w:pPr>
          </w:p>
        </w:tc>
      </w:tr>
    </w:tbl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268"/>
        <w:gridCol w:w="2126"/>
        <w:gridCol w:w="992"/>
        <w:gridCol w:w="993"/>
        <w:gridCol w:w="850"/>
        <w:gridCol w:w="709"/>
        <w:gridCol w:w="1276"/>
        <w:gridCol w:w="1275"/>
        <w:gridCol w:w="1276"/>
        <w:gridCol w:w="1418"/>
      </w:tblGrid>
      <w:tr w:rsidR="000A47A6" w:rsidRPr="00AE328B" w:rsidTr="00AE328B">
        <w:trPr>
          <w:trHeight w:val="724"/>
        </w:trPr>
        <w:tc>
          <w:tcPr>
            <w:tcW w:w="1985" w:type="dxa"/>
            <w:vMerge w:val="restart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544" w:type="dxa"/>
            <w:gridSpan w:val="4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Расходы (тыс. руб.), годы</w:t>
            </w:r>
          </w:p>
        </w:tc>
      </w:tr>
      <w:tr w:rsidR="000A47A6" w:rsidRPr="00AE328B" w:rsidTr="00AE328B"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ГРБС</w:t>
            </w: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Рз Пр</w:t>
            </w: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ВР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2023</w:t>
            </w:r>
          </w:p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Итого на</w:t>
            </w:r>
          </w:p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период</w:t>
            </w:r>
          </w:p>
        </w:tc>
      </w:tr>
      <w:tr w:rsidR="000A47A6" w:rsidRPr="00AE328B" w:rsidTr="00AE328B">
        <w:tc>
          <w:tcPr>
            <w:tcW w:w="1985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bottom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11</w:t>
            </w:r>
          </w:p>
        </w:tc>
      </w:tr>
      <w:tr w:rsidR="000A47A6" w:rsidRPr="00AE328B" w:rsidTr="00AE328B">
        <w:tc>
          <w:tcPr>
            <w:tcW w:w="1985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126" w:type="dxa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58 189,0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21 502,4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21 458,4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101 149,8</w:t>
            </w:r>
          </w:p>
        </w:tc>
      </w:tr>
      <w:tr w:rsidR="000A47A6" w:rsidRPr="00AE328B" w:rsidTr="00AE328B"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A47A6" w:rsidRPr="00AE328B" w:rsidTr="00AE328B"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58 189,0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21 502,4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21 458,4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101 149,8</w:t>
            </w:r>
          </w:p>
        </w:tc>
      </w:tr>
      <w:tr w:rsidR="000A47A6" w:rsidRPr="00AE328B" w:rsidTr="00AE328B">
        <w:tc>
          <w:tcPr>
            <w:tcW w:w="1985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268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 xml:space="preserve">«Модернизация, реконструкция, капитальный и текущий ремонт </w:t>
            </w:r>
            <w:r w:rsidRPr="00AE328B">
              <w:rPr>
                <w:sz w:val="24"/>
                <w:szCs w:val="24"/>
              </w:rPr>
              <w:lastRenderedPageBreak/>
              <w:t>объектов коммунальной инфраструктуры, муниципальных образований Абанского района, организация тепло-, электроснабжения муниципальных учреждений»</w:t>
            </w:r>
          </w:p>
        </w:tc>
        <w:tc>
          <w:tcPr>
            <w:tcW w:w="2126" w:type="dxa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E328B">
              <w:rPr>
                <w:bCs/>
                <w:sz w:val="24"/>
                <w:szCs w:val="24"/>
              </w:rPr>
              <w:t>8 950,0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8 950,0</w:t>
            </w:r>
          </w:p>
        </w:tc>
      </w:tr>
      <w:tr w:rsidR="000A47A6" w:rsidRPr="00AE328B" w:rsidTr="00AE328B"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E328B" w:rsidRPr="00AE328B" w:rsidTr="00AE328B"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администрация Абанского района</w:t>
            </w:r>
          </w:p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  <w:highlight w:val="yellow"/>
              </w:rPr>
            </w:pPr>
            <w:r w:rsidRPr="00AE328B">
              <w:rPr>
                <w:bCs/>
                <w:sz w:val="24"/>
                <w:szCs w:val="24"/>
              </w:rPr>
              <w:t>8 950,0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8 950,0</w:t>
            </w:r>
          </w:p>
        </w:tc>
      </w:tr>
      <w:tr w:rsidR="00AE328B" w:rsidRPr="00AE328B" w:rsidTr="00AE328B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7A6" w:rsidRDefault="000A47A6" w:rsidP="000A47A6">
            <w:pPr>
              <w:rPr>
                <w:ins w:id="1" w:author="user" w:date="2022-06-27T13:12:00Z"/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  <w:p w:rsidR="00717361" w:rsidRPr="00AE328B" w:rsidRDefault="00717361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32 264,4</w:t>
            </w:r>
          </w:p>
        </w:tc>
      </w:tr>
      <w:tr w:rsidR="00AE328B" w:rsidRPr="00AE328B" w:rsidTr="00AE328B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</w:tr>
      <w:tr w:rsidR="000A47A6" w:rsidRPr="00AE328B" w:rsidTr="00AE328B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32 264,4</w:t>
            </w:r>
          </w:p>
        </w:tc>
      </w:tr>
      <w:tr w:rsidR="000A47A6" w:rsidRPr="00AE328B" w:rsidTr="00AE328B">
        <w:tc>
          <w:tcPr>
            <w:tcW w:w="1985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268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126" w:type="dxa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15 668,4</w:t>
            </w:r>
          </w:p>
        </w:tc>
      </w:tr>
      <w:tr w:rsidR="000A47A6" w:rsidRPr="00AE328B" w:rsidTr="00AE328B"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</w:tr>
      <w:tr w:rsidR="000A47A6" w:rsidRPr="00AE328B" w:rsidTr="00AE328B"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5 222,8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15 668,4</w:t>
            </w:r>
          </w:p>
        </w:tc>
      </w:tr>
      <w:tr w:rsidR="000A47A6" w:rsidRPr="00AE328B" w:rsidTr="00AE328B">
        <w:tc>
          <w:tcPr>
            <w:tcW w:w="1985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268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5 301,9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bCs/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13 933,7</w:t>
            </w:r>
          </w:p>
        </w:tc>
      </w:tr>
      <w:tr w:rsidR="000A47A6" w:rsidRPr="00AE328B" w:rsidTr="00AE328B"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</w:tr>
      <w:tr w:rsidR="000A47A6" w:rsidRPr="00AE328B" w:rsidTr="00AE328B">
        <w:trPr>
          <w:trHeight w:val="587"/>
        </w:trPr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5 301,9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4 315,9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bCs/>
                <w:sz w:val="24"/>
                <w:szCs w:val="24"/>
              </w:rPr>
              <w:t>13 933,7</w:t>
            </w:r>
          </w:p>
        </w:tc>
      </w:tr>
      <w:tr w:rsidR="000A47A6" w:rsidRPr="00AE328B" w:rsidTr="00AE328B">
        <w:tc>
          <w:tcPr>
            <w:tcW w:w="1985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268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Всего</w:t>
            </w:r>
          </w:p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912,0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1 130,7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1 150,5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3 193,2</w:t>
            </w:r>
          </w:p>
        </w:tc>
      </w:tr>
      <w:tr w:rsidR="000A47A6" w:rsidRPr="00AE328B" w:rsidTr="00AE328B"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</w:tr>
      <w:tr w:rsidR="00AE328B" w:rsidRPr="00AE328B" w:rsidTr="00AE328B">
        <w:tc>
          <w:tcPr>
            <w:tcW w:w="1985" w:type="dxa"/>
            <w:vMerge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1 130,7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1 150,5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3 193,2</w:t>
            </w:r>
          </w:p>
        </w:tc>
      </w:tr>
      <w:tr w:rsidR="00AE328B" w:rsidRPr="00AE328B" w:rsidTr="00AE328B"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Подпрограмма 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pacing w:val="-4"/>
                <w:sz w:val="24"/>
                <w:szCs w:val="24"/>
              </w:rPr>
              <w:t xml:space="preserve">«Создание условий для развития услуг связи в малочисленных и труднодоступных населенных пунктах </w:t>
            </w:r>
            <w:r w:rsidRPr="00AE328B">
              <w:rPr>
                <w:spacing w:val="-4"/>
                <w:sz w:val="24"/>
                <w:szCs w:val="24"/>
              </w:rPr>
              <w:lastRenderedPageBreak/>
              <w:t>Абанского района</w:t>
            </w:r>
            <w:r w:rsidRPr="00AE328B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lastRenderedPageBreak/>
              <w:t>Всего расходные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13 935,4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13 935,4</w:t>
            </w:r>
          </w:p>
        </w:tc>
      </w:tr>
      <w:tr w:rsidR="00AE328B" w:rsidRPr="00AE328B" w:rsidTr="00AE328B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7A6" w:rsidRPr="00AE328B" w:rsidRDefault="000A47A6" w:rsidP="000A47A6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</w:tr>
      <w:tr w:rsidR="000A47A6" w:rsidRPr="00AE328B" w:rsidTr="00AE328B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7A6" w:rsidRPr="00AE328B" w:rsidRDefault="000A47A6" w:rsidP="000A47A6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13 935,4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13 935,4</w:t>
            </w:r>
          </w:p>
        </w:tc>
      </w:tr>
      <w:tr w:rsidR="000A47A6" w:rsidRPr="00AE328B" w:rsidTr="00AE328B">
        <w:tc>
          <w:tcPr>
            <w:tcW w:w="1985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lastRenderedPageBreak/>
              <w:t>Подпрограмма 7</w:t>
            </w:r>
          </w:p>
        </w:tc>
        <w:tc>
          <w:tcPr>
            <w:tcW w:w="2268" w:type="dxa"/>
            <w:vMerge w:val="restart"/>
          </w:tcPr>
          <w:p w:rsidR="000A47A6" w:rsidRPr="00AE328B" w:rsidRDefault="000A47A6" w:rsidP="000A47A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0A47A6" w:rsidRPr="00AE328B" w:rsidRDefault="000A47A6" w:rsidP="000A47A6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950,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950,0</w:t>
            </w:r>
          </w:p>
        </w:tc>
      </w:tr>
      <w:tr w:rsidR="000A47A6" w:rsidRPr="00AE328B" w:rsidTr="00AE328B">
        <w:tc>
          <w:tcPr>
            <w:tcW w:w="1985" w:type="dxa"/>
            <w:vMerge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AE328B" w:rsidRDefault="000A47A6" w:rsidP="000A47A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</w:t>
            </w:r>
          </w:p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</w:tr>
      <w:tr w:rsidR="00AE328B" w:rsidRPr="00AE328B" w:rsidTr="00AE328B"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A47A6" w:rsidRPr="00AE328B" w:rsidRDefault="000A47A6" w:rsidP="000A47A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950,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950,0</w:t>
            </w:r>
          </w:p>
        </w:tc>
      </w:tr>
      <w:tr w:rsidR="000A47A6" w:rsidRPr="00AE328B" w:rsidTr="00AE328B"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0A47A6" w:rsidRPr="00AE328B" w:rsidRDefault="000A47A6" w:rsidP="000A47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«О</w:t>
            </w:r>
            <w:r w:rsidRPr="00AE328B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AE328B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118,8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78,2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14,4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211,4</w:t>
            </w:r>
          </w:p>
        </w:tc>
      </w:tr>
      <w:tr w:rsidR="000A47A6" w:rsidRPr="00AE328B" w:rsidTr="00AE328B">
        <w:tc>
          <w:tcPr>
            <w:tcW w:w="1985" w:type="dxa"/>
            <w:vMerge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AE328B" w:rsidRDefault="000A47A6" w:rsidP="000A47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</w:tr>
      <w:tr w:rsidR="000A47A6" w:rsidRPr="00AE328B" w:rsidTr="00AE328B">
        <w:tc>
          <w:tcPr>
            <w:tcW w:w="1985" w:type="dxa"/>
            <w:vMerge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AE328B" w:rsidRDefault="000A47A6" w:rsidP="000A47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118,8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78,2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14,4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211,4</w:t>
            </w:r>
          </w:p>
        </w:tc>
      </w:tr>
      <w:tr w:rsidR="000A47A6" w:rsidRPr="00AE328B" w:rsidTr="00AE328B">
        <w:tc>
          <w:tcPr>
            <w:tcW w:w="1985" w:type="dxa"/>
            <w:vMerge w:val="restart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Отдельное мероприятие 3</w:t>
            </w:r>
          </w:p>
        </w:tc>
        <w:tc>
          <w:tcPr>
            <w:tcW w:w="2268" w:type="dxa"/>
            <w:vMerge w:val="restart"/>
          </w:tcPr>
          <w:p w:rsidR="000A47A6" w:rsidRPr="00AE328B" w:rsidRDefault="000A47A6" w:rsidP="000A47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12 043,3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12 043,3</w:t>
            </w:r>
          </w:p>
        </w:tc>
      </w:tr>
      <w:tr w:rsidR="000A47A6" w:rsidRPr="00AE328B" w:rsidTr="00AE328B">
        <w:tc>
          <w:tcPr>
            <w:tcW w:w="1985" w:type="dxa"/>
            <w:vMerge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AE328B" w:rsidRDefault="000A47A6" w:rsidP="000A47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</w:tr>
      <w:tr w:rsidR="000A47A6" w:rsidRPr="00AE328B" w:rsidTr="00AE328B">
        <w:trPr>
          <w:trHeight w:val="701"/>
        </w:trPr>
        <w:tc>
          <w:tcPr>
            <w:tcW w:w="1985" w:type="dxa"/>
            <w:vMerge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A47A6" w:rsidRPr="00AE328B" w:rsidRDefault="000A47A6" w:rsidP="000A47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A47A6" w:rsidRPr="00AE328B" w:rsidRDefault="000A47A6" w:rsidP="000A47A6">
            <w:pPr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992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901</w:t>
            </w:r>
          </w:p>
        </w:tc>
        <w:tc>
          <w:tcPr>
            <w:tcW w:w="993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12 043,3</w:t>
            </w:r>
          </w:p>
        </w:tc>
        <w:tc>
          <w:tcPr>
            <w:tcW w:w="1275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A47A6" w:rsidRPr="00AE328B" w:rsidRDefault="000A47A6" w:rsidP="000A47A6">
            <w:pPr>
              <w:jc w:val="center"/>
              <w:rPr>
                <w:sz w:val="24"/>
                <w:szCs w:val="24"/>
              </w:rPr>
            </w:pPr>
            <w:r w:rsidRPr="00AE328B">
              <w:rPr>
                <w:sz w:val="24"/>
                <w:szCs w:val="24"/>
              </w:rPr>
              <w:t>12 043,3</w:t>
            </w:r>
          </w:p>
        </w:tc>
      </w:tr>
    </w:tbl>
    <w:p w:rsidR="00BB477B" w:rsidRPr="00895C68" w:rsidRDefault="00BB477B">
      <w:pPr>
        <w:rPr>
          <w:sz w:val="24"/>
          <w:szCs w:val="24"/>
        </w:rPr>
        <w:sectPr w:rsidR="00BB477B" w:rsidRPr="00895C68" w:rsidSect="001476AB">
          <w:headerReference w:type="default" r:id="rId12"/>
          <w:pgSz w:w="16838" w:h="11906" w:orient="landscape"/>
          <w:pgMar w:top="1985" w:right="851" w:bottom="567" w:left="851" w:header="709" w:footer="709" w:gutter="0"/>
          <w:cols w:space="708"/>
          <w:docGrid w:linePitch="360"/>
        </w:sectPr>
      </w:pPr>
    </w:p>
    <w:p w:rsidR="00D72503" w:rsidRPr="00DD6409" w:rsidRDefault="004E45D7">
      <w:pPr>
        <w:ind w:left="8505"/>
        <w:rPr>
          <w:color w:val="000000"/>
          <w:sz w:val="24"/>
          <w:szCs w:val="24"/>
        </w:rPr>
      </w:pPr>
      <w:r w:rsidRPr="00DD6409">
        <w:rPr>
          <w:color w:val="000000"/>
          <w:sz w:val="24"/>
          <w:szCs w:val="24"/>
        </w:rPr>
        <w:lastRenderedPageBreak/>
        <w:t xml:space="preserve">Приложение </w:t>
      </w:r>
      <w:r w:rsidR="004B6E1F">
        <w:rPr>
          <w:color w:val="000000"/>
          <w:sz w:val="24"/>
          <w:szCs w:val="24"/>
        </w:rPr>
        <w:t>2</w:t>
      </w:r>
    </w:p>
    <w:p w:rsidR="00D72503" w:rsidRPr="00DD6409" w:rsidRDefault="004E45D7">
      <w:pPr>
        <w:ind w:left="8505"/>
        <w:rPr>
          <w:color w:val="000000"/>
          <w:sz w:val="24"/>
          <w:szCs w:val="24"/>
        </w:rPr>
      </w:pPr>
      <w:r w:rsidRPr="00DD6409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Pr="00DD6409" w:rsidRDefault="004E45D7">
      <w:pPr>
        <w:ind w:left="8505"/>
        <w:rPr>
          <w:color w:val="000000"/>
          <w:sz w:val="24"/>
          <w:szCs w:val="24"/>
        </w:rPr>
      </w:pPr>
      <w:r w:rsidRPr="00DD6409">
        <w:rPr>
          <w:color w:val="000000"/>
          <w:sz w:val="24"/>
          <w:szCs w:val="24"/>
        </w:rPr>
        <w:t xml:space="preserve">Абанского района от </w:t>
      </w:r>
      <w:r w:rsidR="001476AB">
        <w:rPr>
          <w:color w:val="000000"/>
          <w:sz w:val="24"/>
          <w:szCs w:val="24"/>
        </w:rPr>
        <w:t>30 06 2022</w:t>
      </w:r>
      <w:r w:rsidR="00A87491" w:rsidRPr="00DD6409">
        <w:rPr>
          <w:color w:val="000000"/>
          <w:sz w:val="24"/>
          <w:szCs w:val="24"/>
        </w:rPr>
        <w:t xml:space="preserve"> № </w:t>
      </w:r>
      <w:r w:rsidR="001476AB">
        <w:rPr>
          <w:color w:val="000000"/>
          <w:sz w:val="24"/>
          <w:szCs w:val="24"/>
        </w:rPr>
        <w:t>276</w:t>
      </w:r>
      <w:r w:rsidR="00E724E3" w:rsidRPr="00DD6409">
        <w:rPr>
          <w:color w:val="000000"/>
          <w:sz w:val="24"/>
          <w:szCs w:val="24"/>
        </w:rPr>
        <w:t>-п</w:t>
      </w:r>
    </w:p>
    <w:p w:rsidR="00D72503" w:rsidRPr="00DD6409" w:rsidRDefault="00D72503">
      <w:pPr>
        <w:rPr>
          <w:sz w:val="24"/>
          <w:szCs w:val="24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2553"/>
        <w:gridCol w:w="5504"/>
        <w:gridCol w:w="284"/>
        <w:gridCol w:w="7110"/>
      </w:tblGrid>
      <w:tr w:rsidR="00F82412" w:rsidRPr="00DD6409" w:rsidTr="000A47A6">
        <w:trPr>
          <w:trHeight w:val="31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DD6409" w:rsidRDefault="00D72503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DD6409" w:rsidRDefault="00D72503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DD6409" w:rsidRDefault="00D72503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503" w:rsidRPr="00DD6409" w:rsidRDefault="00F82412">
            <w:pPr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 xml:space="preserve">Приложение 2 </w:t>
            </w:r>
          </w:p>
          <w:p w:rsidR="00D72503" w:rsidRPr="00DD6409" w:rsidRDefault="00F82412">
            <w:pPr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  <w:p w:rsidR="00F558B8" w:rsidRPr="00DD6409" w:rsidRDefault="00F558B8">
            <w:pPr>
              <w:rPr>
                <w:sz w:val="24"/>
                <w:szCs w:val="24"/>
              </w:rPr>
            </w:pPr>
          </w:p>
        </w:tc>
      </w:tr>
      <w:tr w:rsidR="00F82412" w:rsidRPr="00DD6409" w:rsidTr="000A47A6">
        <w:trPr>
          <w:trHeight w:val="64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DD6409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DD6409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DD6409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2" w:rsidRPr="00DD6409" w:rsidRDefault="00F82412" w:rsidP="00180691">
            <w:pPr>
              <w:rPr>
                <w:sz w:val="24"/>
                <w:szCs w:val="24"/>
              </w:rPr>
            </w:pPr>
          </w:p>
        </w:tc>
      </w:tr>
      <w:tr w:rsidR="00F82412" w:rsidRPr="00DD6409" w:rsidTr="000A47A6">
        <w:trPr>
          <w:trHeight w:val="1125"/>
        </w:trPr>
        <w:tc>
          <w:tcPr>
            <w:tcW w:w="15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47E" w:rsidRPr="00DD6409" w:rsidRDefault="00F82412" w:rsidP="00180691">
            <w:pPr>
              <w:jc w:val="center"/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>Информация об источниках финансирования  подпрограмм</w:t>
            </w:r>
            <w:r w:rsidR="006A047E" w:rsidRPr="00DD6409">
              <w:rPr>
                <w:sz w:val="24"/>
                <w:szCs w:val="24"/>
              </w:rPr>
              <w:t>,</w:t>
            </w:r>
            <w:r w:rsidRPr="00DD6409">
              <w:rPr>
                <w:sz w:val="24"/>
                <w:szCs w:val="24"/>
              </w:rPr>
              <w:t xml:space="preserve"> </w:t>
            </w:r>
            <w:r w:rsidR="006A047E" w:rsidRPr="00DD6409">
              <w:rPr>
                <w:sz w:val="24"/>
                <w:szCs w:val="24"/>
              </w:rPr>
              <w:t>отдельных мероприятий муниципальной программы Абанского района</w:t>
            </w:r>
            <w:r w:rsidR="006A047E" w:rsidRPr="00DD6409" w:rsidDel="006A047E">
              <w:rPr>
                <w:sz w:val="24"/>
                <w:szCs w:val="24"/>
              </w:rPr>
              <w:t xml:space="preserve"> </w:t>
            </w:r>
          </w:p>
          <w:p w:rsidR="00F82412" w:rsidRPr="00DD6409" w:rsidRDefault="00F82412" w:rsidP="00180691">
            <w:pPr>
              <w:jc w:val="center"/>
              <w:rPr>
                <w:sz w:val="24"/>
                <w:szCs w:val="24"/>
              </w:rPr>
            </w:pPr>
            <w:r w:rsidRPr="00DD6409">
              <w:rPr>
                <w:sz w:val="24"/>
                <w:szCs w:val="24"/>
              </w:rPr>
              <w:t>(средства районного бюджета, средства, запланированные к поступлению из других уровней бюджетной системы)</w:t>
            </w:r>
          </w:p>
          <w:p w:rsidR="000A47A6" w:rsidRPr="00DD6409" w:rsidRDefault="000A47A6" w:rsidP="00180691">
            <w:pPr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49"/>
              <w:gridCol w:w="2780"/>
              <w:gridCol w:w="2211"/>
              <w:gridCol w:w="1807"/>
              <w:gridCol w:w="1741"/>
              <w:gridCol w:w="1741"/>
              <w:gridCol w:w="2518"/>
            </w:tblGrid>
            <w:tr w:rsidR="000A47A6" w:rsidRPr="00DD6409" w:rsidTr="00F558B8">
              <w:tc>
                <w:tcPr>
                  <w:tcW w:w="2149" w:type="dxa"/>
                  <w:vMerge w:val="restart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 xml:space="preserve">Статус </w:t>
                  </w:r>
                </w:p>
              </w:tc>
              <w:tc>
                <w:tcPr>
                  <w:tcW w:w="2780" w:type="dxa"/>
                  <w:vMerge w:val="restart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2211" w:type="dxa"/>
                  <w:vMerge w:val="restart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Уровень бюджетной системы/ источники финансирования</w:t>
                  </w:r>
                </w:p>
              </w:tc>
              <w:tc>
                <w:tcPr>
                  <w:tcW w:w="7807" w:type="dxa"/>
                  <w:gridSpan w:val="4"/>
                  <w:vAlign w:val="bottom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Расходы (тыс. руб.)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20</w:t>
                  </w:r>
                  <w:r w:rsidRPr="00DD6409">
                    <w:rPr>
                      <w:sz w:val="24"/>
                      <w:szCs w:val="24"/>
                      <w:lang w:val="en-US"/>
                    </w:rPr>
                    <w:t>2</w:t>
                  </w:r>
                  <w:r w:rsidRPr="00DD6409">
                    <w:rPr>
                      <w:sz w:val="24"/>
                      <w:szCs w:val="24"/>
                    </w:rPr>
                    <w:t>2 год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2024 год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ind w:right="262"/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Итого на период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Align w:val="bottom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80" w:type="dxa"/>
                  <w:vAlign w:val="bottom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11" w:type="dxa"/>
                  <w:vAlign w:val="bottom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07" w:type="dxa"/>
                  <w:vAlign w:val="bottom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41" w:type="dxa"/>
                  <w:vAlign w:val="bottom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41" w:type="dxa"/>
                  <w:vAlign w:val="bottom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518" w:type="dxa"/>
                  <w:vAlign w:val="bottom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«Реформирование и модернизация жилищно-коммунального хозяйства и повышение энергетической эффективности в Абанском районе»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58 189,0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21 502,4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21 458,4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101 149,8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14 725,7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4 702,3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4 702,3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24 130,3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бюджеты поселений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  <w:highlight w:val="yellow"/>
                    </w:rPr>
                  </w:pPr>
                  <w:r w:rsidRPr="00DD6409">
                    <w:rPr>
                      <w:sz w:val="24"/>
                      <w:szCs w:val="24"/>
                    </w:rPr>
                    <w:t>766,0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766,0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223,6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247,4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206,1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677,1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42 473,7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16 552,7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16 550,0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75 576,4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Подпрограмма 1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 xml:space="preserve">«Модернизация, реконструкция, </w:t>
                  </w:r>
                  <w:r w:rsidRPr="00DD6409">
                    <w:rPr>
                      <w:sz w:val="24"/>
                      <w:szCs w:val="24"/>
                    </w:rPr>
                    <w:lastRenderedPageBreak/>
                    <w:t>капитальный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8 950,0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8 950,0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A47A6" w:rsidRPr="00DD6409" w:rsidTr="00F558B8">
              <w:trPr>
                <w:trHeight w:val="1739"/>
              </w:trPr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8 950,0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8 950,0</w:t>
                  </w:r>
                </w:p>
              </w:tc>
            </w:tr>
            <w:tr w:rsidR="000A47A6" w:rsidRPr="00DD6409" w:rsidTr="00F558B8">
              <w:trPr>
                <w:trHeight w:val="1358"/>
              </w:trPr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бюджеты поселений</w:t>
                  </w:r>
                </w:p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Del="00F3140B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Del="00F3140B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0A47A6" w:rsidRPr="00DD6409" w:rsidTr="00F558B8">
              <w:trPr>
                <w:trHeight w:val="747"/>
              </w:trPr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Del="00F3140B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Del="00F3140B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Подпрограмма 2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32 264,4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10 754,8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32 264,4</w:t>
                  </w:r>
                </w:p>
              </w:tc>
            </w:tr>
            <w:tr w:rsidR="000A47A6" w:rsidRPr="00DD6409" w:rsidTr="00F558B8">
              <w:trPr>
                <w:trHeight w:val="1751"/>
              </w:trPr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lastRenderedPageBreak/>
                    <w:t>Подпрограмма 3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15 668,4</w:t>
                  </w:r>
                </w:p>
              </w:tc>
            </w:tr>
            <w:tr w:rsidR="000A47A6" w:rsidRPr="00DD6409" w:rsidTr="00F558B8">
              <w:trPr>
                <w:trHeight w:val="599"/>
              </w:trPr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A47A6" w:rsidRPr="00DD6409" w:rsidTr="001254F4">
              <w:trPr>
                <w:trHeight w:val="595"/>
              </w:trPr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5 222,8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15 668,4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Подпрограмма 4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«Обеспечение условий реализации муниципальной программы и прочие мероприятия»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5 301,9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13 933,7</w:t>
                  </w:r>
                </w:p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 xml:space="preserve">4 425,4  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4 315,9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13 057,2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бюджеты поселений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766,0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766,0</w:t>
                  </w:r>
                </w:p>
              </w:tc>
            </w:tr>
            <w:tr w:rsidR="000A47A6" w:rsidRPr="00DD6409" w:rsidTr="00F558B8">
              <w:trPr>
                <w:trHeight w:val="695"/>
              </w:trPr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110,5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110,5</w:t>
                  </w:r>
                </w:p>
              </w:tc>
            </w:tr>
            <w:tr w:rsidR="000A47A6" w:rsidRPr="00DD6409" w:rsidTr="00F558B8">
              <w:trPr>
                <w:trHeight w:val="550"/>
              </w:trPr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Подпрограмма 5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«Обеспечение жильем молодых семей</w:t>
                  </w:r>
                  <w:r w:rsidR="00D07406">
                    <w:rPr>
                      <w:sz w:val="24"/>
                      <w:szCs w:val="24"/>
                    </w:rPr>
                    <w:t xml:space="preserve"> в Абанском районе</w:t>
                  </w:r>
                  <w:r w:rsidRPr="00DD6409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1 130,7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1 150,5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3 193,2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1 159,2</w:t>
                  </w:r>
                </w:p>
              </w:tc>
            </w:tr>
            <w:tr w:rsidR="000A47A6" w:rsidRPr="00DD6409" w:rsidTr="00F558B8">
              <w:trPr>
                <w:trHeight w:val="853"/>
              </w:trPr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386,4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552,4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568,2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1 507,0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139,2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191,9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195,9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527,0</w:t>
                  </w:r>
                </w:p>
              </w:tc>
            </w:tr>
            <w:tr w:rsidR="000A47A6" w:rsidRPr="00DD6409" w:rsidTr="00F558B8">
              <w:trPr>
                <w:trHeight w:val="131"/>
              </w:trPr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 xml:space="preserve">Подпрограмма 6 </w:t>
                  </w:r>
                </w:p>
              </w:tc>
              <w:tc>
                <w:tcPr>
                  <w:tcW w:w="2780" w:type="dxa"/>
                  <w:vMerge w:val="restart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pacing w:val="-4"/>
                      <w:sz w:val="24"/>
                      <w:szCs w:val="24"/>
                    </w:rPr>
                    <w:t xml:space="preserve">«Создание условий для развития услуг связи в малочисленных и </w:t>
                  </w:r>
                  <w:r w:rsidRPr="00DD6409">
                    <w:rPr>
                      <w:spacing w:val="-4"/>
                      <w:sz w:val="24"/>
                      <w:szCs w:val="24"/>
                    </w:rPr>
                    <w:lastRenderedPageBreak/>
                    <w:t>труднодоступных населенных пунктах Абанского района</w:t>
                  </w:r>
                  <w:r w:rsidRPr="00DD6409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13 935,4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13 935,4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13 921,5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13 921,5</w:t>
                  </w:r>
                </w:p>
              </w:tc>
            </w:tr>
            <w:tr w:rsidR="000A47A6" w:rsidRPr="00DD6409" w:rsidTr="00F558B8">
              <w:trPr>
                <w:trHeight w:val="1062"/>
              </w:trPr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rPr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13,9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13,9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lastRenderedPageBreak/>
                    <w:t>Подпрограмма 7</w:t>
                  </w:r>
                </w:p>
              </w:tc>
              <w:tc>
                <w:tcPr>
                  <w:tcW w:w="2780" w:type="dxa"/>
                  <w:vMerge w:val="restart"/>
                  <w:vAlign w:val="center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«Подготовка документов  территориального планирования и градостроительного зонирования (внесение в них изменений)»</w:t>
                  </w:r>
                </w:p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950,0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DD6409" w:rsidTr="00D07406">
              <w:trPr>
                <w:trHeight w:val="1464"/>
              </w:trPr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950,0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950,0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Отдельное мероприятие 1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«О</w:t>
                  </w:r>
                  <w:r w:rsidRPr="00DD6409">
                    <w:rPr>
                      <w:rFonts w:eastAsia="Calibri"/>
                      <w:sz w:val="24"/>
                      <w:szCs w:val="24"/>
                    </w:rPr>
                    <w:t>бустройство и восстановление воинских захоронений</w:t>
                  </w:r>
                  <w:r w:rsidRPr="00DD6409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 xml:space="preserve">Всего: 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118,8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78,2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14,4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211,4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 xml:space="preserve">в том числе: 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84,3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55,5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10,2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150,0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34,5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22,7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4,2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61,4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Отдельное мероприятие 2</w:t>
                  </w:r>
                </w:p>
              </w:tc>
              <w:tc>
                <w:tcPr>
                  <w:tcW w:w="2780" w:type="dxa"/>
                  <w:vAlign w:val="center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 w:val="restart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Отдельное мероприятие 3</w:t>
                  </w:r>
                </w:p>
              </w:tc>
              <w:tc>
                <w:tcPr>
                  <w:tcW w:w="2780" w:type="dxa"/>
                  <w:vMerge w:val="restart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«Мероприятие по поддержке местных инициатив»</w:t>
                  </w: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 xml:space="preserve">Всего: 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12 043,3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12 043,3</w:t>
                  </w:r>
                </w:p>
              </w:tc>
            </w:tr>
            <w:tr w:rsidR="000A47A6" w:rsidRPr="00DD6409" w:rsidTr="00F558B8">
              <w:tc>
                <w:tcPr>
                  <w:tcW w:w="2149" w:type="dxa"/>
                  <w:vMerge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vAlign w:val="center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 xml:space="preserve">в том числе: </w:t>
                  </w:r>
                </w:p>
              </w:tc>
              <w:tc>
                <w:tcPr>
                  <w:tcW w:w="1807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18" w:type="dxa"/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A47A6" w:rsidRPr="00DD6409" w:rsidTr="00D07406">
              <w:trPr>
                <w:trHeight w:val="253"/>
              </w:trPr>
              <w:tc>
                <w:tcPr>
                  <w:tcW w:w="2149" w:type="dxa"/>
                  <w:vMerge/>
                  <w:tcBorders>
                    <w:bottom w:val="single" w:sz="4" w:space="0" w:color="auto"/>
                  </w:tcBorders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8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0A47A6" w:rsidRPr="00DD6409" w:rsidRDefault="000A47A6" w:rsidP="000A47A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DD6409" w:rsidRDefault="000A47A6" w:rsidP="000A47A6">
                  <w:pPr>
                    <w:rPr>
                      <w:sz w:val="24"/>
                      <w:szCs w:val="24"/>
                    </w:rPr>
                  </w:pPr>
                  <w:r w:rsidRPr="00DD6409">
                    <w:rPr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807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12 043,3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18" w:type="dxa"/>
                  <w:tcBorders>
                    <w:bottom w:val="single" w:sz="4" w:space="0" w:color="auto"/>
                  </w:tcBorders>
                  <w:vAlign w:val="center"/>
                </w:tcPr>
                <w:p w:rsidR="000A47A6" w:rsidRPr="00DD6409" w:rsidRDefault="000A47A6" w:rsidP="000A47A6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DD6409">
                    <w:rPr>
                      <w:bCs/>
                      <w:sz w:val="24"/>
                      <w:szCs w:val="24"/>
                    </w:rPr>
                    <w:t>12 043,3</w:t>
                  </w:r>
                </w:p>
              </w:tc>
            </w:tr>
          </w:tbl>
          <w:p w:rsidR="000A47A6" w:rsidRPr="00DD6409" w:rsidRDefault="000A47A6" w:rsidP="001806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4A54" w:rsidRPr="00895C68" w:rsidRDefault="00184A54" w:rsidP="004B5982">
      <w:pPr>
        <w:spacing w:line="192" w:lineRule="auto"/>
        <w:rPr>
          <w:color w:val="000000"/>
          <w:sz w:val="24"/>
          <w:szCs w:val="24"/>
        </w:rPr>
        <w:sectPr w:rsidR="00184A54" w:rsidRPr="00895C68" w:rsidSect="001476AB">
          <w:headerReference w:type="default" r:id="rId13"/>
          <w:footerReference w:type="default" r:id="rId14"/>
          <w:pgSz w:w="16838" w:h="11906" w:orient="landscape"/>
          <w:pgMar w:top="1701" w:right="851" w:bottom="567" w:left="851" w:header="709" w:footer="709" w:gutter="0"/>
          <w:cols w:space="708"/>
          <w:docGrid w:linePitch="360"/>
        </w:sectPr>
      </w:pPr>
    </w:p>
    <w:p w:rsidR="00D72503" w:rsidRPr="009B18A6" w:rsidRDefault="00A352CE">
      <w:pPr>
        <w:ind w:left="8505"/>
        <w:rPr>
          <w:color w:val="000000"/>
          <w:sz w:val="24"/>
          <w:szCs w:val="24"/>
        </w:rPr>
      </w:pPr>
      <w:r w:rsidRPr="009B18A6">
        <w:rPr>
          <w:color w:val="000000"/>
          <w:sz w:val="24"/>
          <w:szCs w:val="24"/>
        </w:rPr>
        <w:lastRenderedPageBreak/>
        <w:t xml:space="preserve">Приложение </w:t>
      </w:r>
      <w:r w:rsidR="004B6E1F">
        <w:rPr>
          <w:color w:val="000000"/>
          <w:sz w:val="24"/>
          <w:szCs w:val="24"/>
        </w:rPr>
        <w:t>3</w:t>
      </w:r>
    </w:p>
    <w:p w:rsidR="00D72503" w:rsidRPr="009B18A6" w:rsidRDefault="00A352CE">
      <w:pPr>
        <w:ind w:left="8505"/>
        <w:rPr>
          <w:color w:val="000000"/>
          <w:sz w:val="24"/>
          <w:szCs w:val="24"/>
        </w:rPr>
      </w:pPr>
      <w:r w:rsidRPr="009B18A6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Pr="009B18A6" w:rsidRDefault="00A352CE">
      <w:pPr>
        <w:ind w:left="8505"/>
        <w:rPr>
          <w:color w:val="000000"/>
          <w:sz w:val="24"/>
          <w:szCs w:val="24"/>
        </w:rPr>
      </w:pPr>
      <w:r w:rsidRPr="009B18A6">
        <w:rPr>
          <w:color w:val="000000"/>
          <w:sz w:val="24"/>
          <w:szCs w:val="24"/>
        </w:rPr>
        <w:t xml:space="preserve">Абанского района от </w:t>
      </w:r>
      <w:r w:rsidR="001476AB">
        <w:rPr>
          <w:color w:val="000000"/>
          <w:sz w:val="24"/>
          <w:szCs w:val="24"/>
        </w:rPr>
        <w:t>30.06</w:t>
      </w:r>
      <w:r w:rsidR="001476AB" w:rsidRPr="00DD6409">
        <w:rPr>
          <w:color w:val="000000"/>
          <w:sz w:val="24"/>
          <w:szCs w:val="24"/>
        </w:rPr>
        <w:t xml:space="preserve">.2022 № </w:t>
      </w:r>
      <w:r w:rsidR="001476AB">
        <w:rPr>
          <w:color w:val="000000"/>
          <w:sz w:val="24"/>
          <w:szCs w:val="24"/>
        </w:rPr>
        <w:t>276</w:t>
      </w:r>
      <w:r w:rsidR="001476AB" w:rsidRPr="00DD6409">
        <w:rPr>
          <w:color w:val="000000"/>
          <w:sz w:val="24"/>
          <w:szCs w:val="24"/>
        </w:rPr>
        <w:t>-п</w:t>
      </w:r>
    </w:p>
    <w:p w:rsidR="00D72503" w:rsidRPr="009B18A6" w:rsidRDefault="00D72503">
      <w:pPr>
        <w:ind w:left="8505"/>
        <w:rPr>
          <w:color w:val="000000"/>
          <w:sz w:val="24"/>
          <w:szCs w:val="24"/>
        </w:rPr>
      </w:pP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 xml:space="preserve">Приложение 2 </w:t>
      </w: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 xml:space="preserve">подпрограммы «Модернизация, реконструкция, </w:t>
      </w: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 xml:space="preserve">капитальный и текущий ремонт объектов коммунальной </w:t>
      </w: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 xml:space="preserve">инфраструктуры муниципальных образований Абанского района, </w:t>
      </w:r>
    </w:p>
    <w:p w:rsidR="00D72503" w:rsidRPr="009B18A6" w:rsidRDefault="00A352CE">
      <w:pPr>
        <w:ind w:left="8505"/>
        <w:rPr>
          <w:sz w:val="24"/>
          <w:szCs w:val="24"/>
        </w:rPr>
      </w:pPr>
      <w:r w:rsidRPr="009B18A6">
        <w:rPr>
          <w:sz w:val="24"/>
          <w:szCs w:val="24"/>
        </w:rPr>
        <w:t>организация тепло-, электроснабжения муниципальных учреждений»</w:t>
      </w:r>
    </w:p>
    <w:p w:rsidR="00A352CE" w:rsidRPr="009B18A6" w:rsidRDefault="00A352CE" w:rsidP="00A352CE">
      <w:pPr>
        <w:jc w:val="right"/>
        <w:rPr>
          <w:sz w:val="24"/>
          <w:szCs w:val="24"/>
        </w:rPr>
      </w:pPr>
    </w:p>
    <w:p w:rsidR="00D7214F" w:rsidRPr="009B18A6" w:rsidRDefault="00A352CE">
      <w:pPr>
        <w:jc w:val="center"/>
        <w:outlineLvl w:val="0"/>
        <w:rPr>
          <w:color w:val="000000"/>
          <w:sz w:val="24"/>
          <w:szCs w:val="24"/>
        </w:rPr>
      </w:pPr>
      <w:r w:rsidRPr="009B18A6">
        <w:rPr>
          <w:sz w:val="24"/>
          <w:szCs w:val="24"/>
        </w:rPr>
        <w:t>Перечень мероприятий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A352CE" w:rsidRPr="00895C68" w:rsidRDefault="00A352CE" w:rsidP="00A352CE">
      <w:pPr>
        <w:spacing w:line="192" w:lineRule="auto"/>
        <w:jc w:val="right"/>
        <w:rPr>
          <w:color w:val="000000"/>
          <w:sz w:val="24"/>
          <w:szCs w:val="24"/>
        </w:rPr>
      </w:pPr>
    </w:p>
    <w:tbl>
      <w:tblPr>
        <w:tblW w:w="15321" w:type="dxa"/>
        <w:tblInd w:w="96" w:type="dxa"/>
        <w:tblLayout w:type="fixed"/>
        <w:tblLook w:val="04A0"/>
      </w:tblPr>
      <w:tblGrid>
        <w:gridCol w:w="565"/>
        <w:gridCol w:w="117"/>
        <w:gridCol w:w="2449"/>
        <w:gridCol w:w="1843"/>
        <w:gridCol w:w="992"/>
        <w:gridCol w:w="850"/>
        <w:gridCol w:w="851"/>
        <w:gridCol w:w="850"/>
        <w:gridCol w:w="851"/>
        <w:gridCol w:w="283"/>
        <w:gridCol w:w="567"/>
        <w:gridCol w:w="284"/>
        <w:gridCol w:w="709"/>
        <w:gridCol w:w="283"/>
        <w:gridCol w:w="1276"/>
        <w:gridCol w:w="2551"/>
      </w:tblGrid>
      <w:tr w:rsidR="00F558B8" w:rsidRPr="009B18A6" w:rsidTr="00AD2FB3">
        <w:trPr>
          <w:trHeight w:val="317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№ п/п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ГРБС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 xml:space="preserve">Расходы по годам реализации </w:t>
            </w:r>
          </w:p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 xml:space="preserve">(тыс. руб.),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(в том числе в натуральном выражении</w:t>
            </w:r>
          </w:p>
        </w:tc>
      </w:tr>
      <w:tr w:rsidR="00F558B8" w:rsidRPr="009B18A6" w:rsidTr="00AD2FB3">
        <w:trPr>
          <w:trHeight w:val="1661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2022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2023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</w:p>
        </w:tc>
      </w:tr>
      <w:tr w:rsidR="00F558B8" w:rsidRPr="009B18A6" w:rsidTr="00F558B8">
        <w:trPr>
          <w:trHeight w:val="317"/>
        </w:trPr>
        <w:tc>
          <w:tcPr>
            <w:tcW w:w="153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</w:t>
            </w:r>
          </w:p>
        </w:tc>
      </w:tr>
      <w:tr w:rsidR="00F558B8" w:rsidRPr="009B18A6" w:rsidTr="00F558B8">
        <w:trPr>
          <w:trHeight w:val="594"/>
        </w:trPr>
        <w:tc>
          <w:tcPr>
            <w:tcW w:w="153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both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</w:t>
            </w:r>
          </w:p>
        </w:tc>
      </w:tr>
      <w:tr w:rsidR="00F558B8" w:rsidRPr="009B18A6" w:rsidTr="00AD2FB3">
        <w:trPr>
          <w:trHeight w:val="227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  <w:p w:rsidR="00F558B8" w:rsidRPr="009B18A6" w:rsidRDefault="00F558B8" w:rsidP="008735D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0104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0410003060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8B8" w:rsidRPr="009B18A6" w:rsidRDefault="00F558B8" w:rsidP="008735D8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F558B8" w:rsidRPr="009B18A6" w:rsidTr="00AD2FB3">
        <w:trPr>
          <w:trHeight w:val="2388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14 03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0410013640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Del="00D96728" w:rsidRDefault="00F558B8" w:rsidP="00AD2FB3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8</w:t>
            </w:r>
            <w:r w:rsidR="00AD2FB3">
              <w:rPr>
                <w:bCs/>
                <w:sz w:val="24"/>
                <w:szCs w:val="24"/>
              </w:rPr>
              <w:t xml:space="preserve"> </w:t>
            </w:r>
            <w:r w:rsidRPr="009B18A6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Del="00D96728" w:rsidRDefault="00F558B8" w:rsidP="00AD2FB3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8</w:t>
            </w:r>
            <w:r w:rsidR="00AD2FB3">
              <w:rPr>
                <w:bCs/>
                <w:sz w:val="24"/>
                <w:szCs w:val="24"/>
              </w:rPr>
              <w:t xml:space="preserve"> </w:t>
            </w:r>
            <w:r w:rsidRPr="009B18A6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8B8" w:rsidRPr="009B18A6" w:rsidRDefault="00F558B8" w:rsidP="008735D8">
            <w:pPr>
              <w:jc w:val="center"/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</w:tr>
      <w:tr w:rsidR="009B18A6" w:rsidRPr="009B18A6" w:rsidTr="00AD2FB3">
        <w:trPr>
          <w:trHeight w:val="1092"/>
        </w:trPr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8735D8">
            <w:pPr>
              <w:rPr>
                <w:sz w:val="24"/>
                <w:szCs w:val="24"/>
              </w:rPr>
            </w:pPr>
            <w:r w:rsidRPr="009B18A6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AD2FB3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8</w:t>
            </w:r>
            <w:r w:rsidR="00AD2FB3">
              <w:rPr>
                <w:bCs/>
                <w:sz w:val="24"/>
                <w:szCs w:val="24"/>
              </w:rPr>
              <w:t xml:space="preserve"> </w:t>
            </w:r>
            <w:r w:rsidRPr="009B18A6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8735D8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8735D8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AD2FB3">
            <w:pPr>
              <w:jc w:val="center"/>
              <w:rPr>
                <w:bCs/>
                <w:sz w:val="24"/>
                <w:szCs w:val="24"/>
              </w:rPr>
            </w:pPr>
            <w:r w:rsidRPr="009B18A6">
              <w:rPr>
                <w:bCs/>
                <w:sz w:val="24"/>
                <w:szCs w:val="24"/>
              </w:rPr>
              <w:t>8</w:t>
            </w:r>
            <w:r w:rsidR="00AD2FB3">
              <w:rPr>
                <w:bCs/>
                <w:sz w:val="24"/>
                <w:szCs w:val="24"/>
              </w:rPr>
              <w:t xml:space="preserve"> </w:t>
            </w:r>
            <w:r w:rsidRPr="009B18A6">
              <w:rPr>
                <w:bCs/>
                <w:sz w:val="24"/>
                <w:szCs w:val="24"/>
              </w:rPr>
              <w:t>950,0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8A6" w:rsidRPr="009B18A6" w:rsidRDefault="009B18A6" w:rsidP="008735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52CE" w:rsidRDefault="00A352CE" w:rsidP="006E39B8">
      <w:pPr>
        <w:spacing w:line="192" w:lineRule="auto"/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EE7761" w:rsidRDefault="00EE7761" w:rsidP="00AD2FB3">
      <w:pPr>
        <w:rPr>
          <w:color w:val="000000"/>
          <w:sz w:val="24"/>
          <w:szCs w:val="24"/>
        </w:rPr>
      </w:pPr>
    </w:p>
    <w:p w:rsidR="00AD2FB3" w:rsidRDefault="00AD2FB3" w:rsidP="00AD2FB3">
      <w:pPr>
        <w:rPr>
          <w:color w:val="000000"/>
          <w:sz w:val="24"/>
          <w:szCs w:val="24"/>
          <w:highlight w:val="yellow"/>
        </w:rPr>
      </w:pPr>
    </w:p>
    <w:p w:rsidR="00D72503" w:rsidRDefault="004A5910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 w:rsidR="00016665">
        <w:rPr>
          <w:color w:val="000000"/>
          <w:sz w:val="24"/>
          <w:szCs w:val="24"/>
        </w:rPr>
        <w:t>4</w:t>
      </w:r>
    </w:p>
    <w:p w:rsidR="00016665" w:rsidRDefault="004A5910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016665" w:rsidP="00016665">
      <w:pPr>
        <w:ind w:left="850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Абанского </w:t>
      </w:r>
      <w:r w:rsidR="004A5910" w:rsidRPr="00895C68">
        <w:rPr>
          <w:color w:val="000000"/>
          <w:sz w:val="24"/>
          <w:szCs w:val="24"/>
        </w:rPr>
        <w:t xml:space="preserve">района от </w:t>
      </w:r>
      <w:r w:rsidR="001476AB">
        <w:rPr>
          <w:color w:val="000000"/>
          <w:sz w:val="24"/>
          <w:szCs w:val="24"/>
        </w:rPr>
        <w:t>30.06</w:t>
      </w:r>
      <w:r w:rsidR="001476AB" w:rsidRPr="00DD6409">
        <w:rPr>
          <w:color w:val="000000"/>
          <w:sz w:val="24"/>
          <w:szCs w:val="24"/>
        </w:rPr>
        <w:t xml:space="preserve">.2022 № </w:t>
      </w:r>
      <w:r w:rsidR="001476AB">
        <w:rPr>
          <w:color w:val="000000"/>
          <w:sz w:val="24"/>
          <w:szCs w:val="24"/>
        </w:rPr>
        <w:t>276</w:t>
      </w:r>
      <w:r w:rsidR="001476AB" w:rsidRPr="00DD6409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sz w:val="24"/>
          <w:szCs w:val="24"/>
        </w:rPr>
      </w:pPr>
    </w:p>
    <w:p w:rsidR="00D72503" w:rsidRDefault="004A5910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503" w:rsidRDefault="004A5910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</w:t>
      </w:r>
      <w:r w:rsidRPr="004A5910">
        <w:rPr>
          <w:color w:val="000000"/>
          <w:sz w:val="24"/>
          <w:szCs w:val="24"/>
        </w:rPr>
        <w:t xml:space="preserve">«Обеспечение условий реализации  муниципальной программы и прочие мероприятия» </w:t>
      </w:r>
    </w:p>
    <w:p w:rsidR="00656162" w:rsidRDefault="00656162" w:rsidP="004A5910">
      <w:pPr>
        <w:jc w:val="center"/>
        <w:rPr>
          <w:sz w:val="24"/>
          <w:szCs w:val="24"/>
        </w:rPr>
      </w:pPr>
    </w:p>
    <w:p w:rsidR="004A5910" w:rsidRDefault="004A5910" w:rsidP="004A5910">
      <w:pPr>
        <w:jc w:val="center"/>
        <w:rPr>
          <w:sz w:val="24"/>
          <w:szCs w:val="24"/>
        </w:rPr>
      </w:pPr>
      <w:r w:rsidRPr="004A5910">
        <w:rPr>
          <w:sz w:val="24"/>
          <w:szCs w:val="24"/>
        </w:rPr>
        <w:t>Перечень мероприятий подпрограммы «Обеспечение условий реализации муниципальной программы и прочие мероприятия»</w:t>
      </w:r>
    </w:p>
    <w:p w:rsidR="00AD2FB3" w:rsidRDefault="00AD2FB3" w:rsidP="004A5910">
      <w:pPr>
        <w:jc w:val="center"/>
        <w:rPr>
          <w:sz w:val="24"/>
          <w:szCs w:val="24"/>
        </w:rPr>
      </w:pPr>
    </w:p>
    <w:tbl>
      <w:tblPr>
        <w:tblW w:w="15309" w:type="dxa"/>
        <w:tblInd w:w="108" w:type="dxa"/>
        <w:tblLayout w:type="fixed"/>
        <w:tblLook w:val="04A0"/>
      </w:tblPr>
      <w:tblGrid>
        <w:gridCol w:w="2552"/>
        <w:gridCol w:w="1276"/>
        <w:gridCol w:w="850"/>
        <w:gridCol w:w="851"/>
        <w:gridCol w:w="844"/>
        <w:gridCol w:w="715"/>
        <w:gridCol w:w="992"/>
        <w:gridCol w:w="992"/>
        <w:gridCol w:w="993"/>
        <w:gridCol w:w="1275"/>
        <w:gridCol w:w="3969"/>
      </w:tblGrid>
      <w:tr w:rsidR="00282E08" w:rsidRPr="00AD2FB3" w:rsidTr="00282E08">
        <w:trPr>
          <w:trHeight w:val="187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Расходы  по годам реализации</w:t>
            </w:r>
          </w:p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(тыс. руб.)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(в том числе в натуральном выражении)</w:t>
            </w:r>
          </w:p>
        </w:tc>
      </w:tr>
      <w:tr w:rsidR="00282E08" w:rsidRPr="00AD2FB3" w:rsidTr="00282E08">
        <w:trPr>
          <w:trHeight w:val="67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РзПр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ЦСР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</w:p>
        </w:tc>
      </w:tr>
      <w:tr w:rsidR="00282E08" w:rsidRPr="00AD2FB3" w:rsidTr="00282E08">
        <w:trPr>
          <w:trHeight w:val="31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282E08" w:rsidRPr="00AD2FB3" w:rsidTr="00282E08">
        <w:trPr>
          <w:trHeight w:val="315"/>
        </w:trPr>
        <w:tc>
          <w:tcPr>
            <w:tcW w:w="153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282E08" w:rsidRPr="00AD2FB3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3 392,0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3 307,1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3 307,1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10 006,2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82E08" w:rsidRPr="00AD2FB3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AD2FB3">
              <w:rPr>
                <w:sz w:val="24"/>
                <w:szCs w:val="24"/>
              </w:rPr>
              <w:lastRenderedPageBreak/>
              <w:t xml:space="preserve">органами, органами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AD2FB3">
              <w:rPr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440002460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10 ,0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30,0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Обеспечение создания условий по выполнению функций отдела ЖКХ </w:t>
            </w:r>
            <w:r w:rsidRPr="00AD2FB3">
              <w:rPr>
                <w:sz w:val="24"/>
                <w:szCs w:val="24"/>
              </w:rPr>
              <w:lastRenderedPageBreak/>
              <w:t>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82E08" w:rsidRPr="00AD2FB3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1 009,9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998,8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998,8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3 007,5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282E08" w:rsidRPr="00AD2FB3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50,0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282E08" w:rsidRPr="00AD2FB3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0440002460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73,9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73,9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282E08" w:rsidRPr="00AD2FB3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Реализация полномочий, переданных на основании Соглашений, заключенных в </w:t>
            </w:r>
            <w:r w:rsidRPr="00AD2FB3">
              <w:rPr>
                <w:sz w:val="24"/>
                <w:szCs w:val="24"/>
              </w:rPr>
              <w:lastRenderedPageBreak/>
              <w:t>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AD2FB3" w:rsidDel="005773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01 04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588,3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588,3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</w:t>
            </w:r>
            <w:r w:rsidRPr="00AD2FB3">
              <w:rPr>
                <w:sz w:val="24"/>
                <w:szCs w:val="24"/>
              </w:rPr>
              <w:lastRenderedPageBreak/>
              <w:t>создание условий для жилищного строительства, осуществление муниципального жилищного контроля.</w:t>
            </w:r>
          </w:p>
        </w:tc>
      </w:tr>
      <w:tr w:rsidR="00282E08" w:rsidRPr="00AD2FB3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lastRenderedPageBreak/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AD2FB3" w:rsidDel="005773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0104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0440006050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177,7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282E08" w:rsidRPr="00AD2FB3" w:rsidTr="00282E08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5 301,9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4 315,9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4 315,9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13 933,7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5910" w:rsidRDefault="004A5910" w:rsidP="0022090B">
      <w:pPr>
        <w:rPr>
          <w:sz w:val="24"/>
          <w:szCs w:val="24"/>
        </w:rPr>
      </w:pPr>
    </w:p>
    <w:p w:rsidR="003D43F9" w:rsidRDefault="003D43F9" w:rsidP="002C4ABC">
      <w:pPr>
        <w:spacing w:line="192" w:lineRule="auto"/>
        <w:rPr>
          <w:color w:val="000000"/>
          <w:sz w:val="24"/>
          <w:szCs w:val="24"/>
        </w:rPr>
      </w:pPr>
    </w:p>
    <w:p w:rsidR="002A6939" w:rsidRDefault="002A6939">
      <w:pPr>
        <w:rPr>
          <w:color w:val="000000"/>
          <w:sz w:val="24"/>
          <w:szCs w:val="24"/>
        </w:rPr>
      </w:pPr>
    </w:p>
    <w:p w:rsidR="00D72503" w:rsidRDefault="00953217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 w:rsidR="00016665">
        <w:rPr>
          <w:color w:val="000000"/>
          <w:sz w:val="24"/>
          <w:szCs w:val="24"/>
        </w:rPr>
        <w:t>5</w:t>
      </w:r>
    </w:p>
    <w:p w:rsidR="00016665" w:rsidRDefault="0095321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95321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 w:rsidR="001476AB">
        <w:rPr>
          <w:color w:val="000000"/>
          <w:sz w:val="24"/>
          <w:szCs w:val="24"/>
        </w:rPr>
        <w:t>30.06</w:t>
      </w:r>
      <w:r w:rsidR="001476AB" w:rsidRPr="00DD6409">
        <w:rPr>
          <w:color w:val="000000"/>
          <w:sz w:val="24"/>
          <w:szCs w:val="24"/>
        </w:rPr>
        <w:t xml:space="preserve">.2022 № </w:t>
      </w:r>
      <w:r w:rsidR="001476AB">
        <w:rPr>
          <w:color w:val="000000"/>
          <w:sz w:val="24"/>
          <w:szCs w:val="24"/>
        </w:rPr>
        <w:t>276</w:t>
      </w:r>
      <w:r w:rsidR="001476AB" w:rsidRPr="00DD6409">
        <w:rPr>
          <w:color w:val="000000"/>
          <w:sz w:val="24"/>
          <w:szCs w:val="24"/>
        </w:rPr>
        <w:t>-п</w:t>
      </w:r>
    </w:p>
    <w:p w:rsidR="00D72503" w:rsidRDefault="00D72503">
      <w:pPr>
        <w:ind w:left="8505"/>
        <w:rPr>
          <w:sz w:val="24"/>
          <w:szCs w:val="24"/>
        </w:rPr>
      </w:pPr>
    </w:p>
    <w:p w:rsidR="00D72503" w:rsidRDefault="003D43F9">
      <w:pPr>
        <w:ind w:left="8505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503" w:rsidRDefault="003D43F9">
      <w:pPr>
        <w:ind w:left="8505"/>
        <w:rPr>
          <w:bCs/>
          <w:sz w:val="24"/>
          <w:szCs w:val="24"/>
        </w:rPr>
      </w:pPr>
      <w:r w:rsidRPr="003D43F9">
        <w:rPr>
          <w:sz w:val="24"/>
          <w:szCs w:val="24"/>
        </w:rPr>
        <w:t xml:space="preserve">подпрограммы </w:t>
      </w:r>
      <w:r w:rsidRPr="003D43F9">
        <w:rPr>
          <w:bCs/>
          <w:sz w:val="24"/>
          <w:szCs w:val="24"/>
        </w:rPr>
        <w:t xml:space="preserve">«Обеспечение жильем молодых семей в Абанском районе» 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p w:rsidR="003D43F9" w:rsidRDefault="003D43F9" w:rsidP="003D43F9">
      <w:pPr>
        <w:jc w:val="center"/>
        <w:rPr>
          <w:bCs/>
          <w:sz w:val="24"/>
          <w:szCs w:val="24"/>
        </w:rPr>
      </w:pPr>
      <w:r w:rsidRPr="003D43F9">
        <w:rPr>
          <w:bCs/>
          <w:sz w:val="24"/>
          <w:szCs w:val="24"/>
        </w:rPr>
        <w:t>Перечень мероприятий подпрограммы «Обеспечение жильем молодых семей в Абанском районе»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tbl>
      <w:tblPr>
        <w:tblW w:w="15309" w:type="dxa"/>
        <w:tblInd w:w="108" w:type="dxa"/>
        <w:tblLayout w:type="fixed"/>
        <w:tblLook w:val="04A0"/>
      </w:tblPr>
      <w:tblGrid>
        <w:gridCol w:w="2342"/>
        <w:gridCol w:w="1336"/>
        <w:gridCol w:w="849"/>
        <w:gridCol w:w="851"/>
        <w:gridCol w:w="992"/>
        <w:gridCol w:w="709"/>
        <w:gridCol w:w="1220"/>
        <w:gridCol w:w="911"/>
        <w:gridCol w:w="146"/>
        <w:gridCol w:w="1134"/>
        <w:gridCol w:w="1276"/>
        <w:gridCol w:w="3543"/>
      </w:tblGrid>
      <w:tr w:rsidR="00282E08" w:rsidRPr="00AD2FB3" w:rsidTr="001B11A0">
        <w:trPr>
          <w:trHeight w:val="1424"/>
        </w:trPr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ГРБС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Расходы  по годам реализации (тыс. руб.)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82E08" w:rsidRPr="00AD2FB3" w:rsidTr="001B11A0">
        <w:trPr>
          <w:trHeight w:val="1106"/>
        </w:trPr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2022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2023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ind w:right="-534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</w:tr>
      <w:tr w:rsidR="00282E08" w:rsidRPr="00AD2FB3" w:rsidTr="00282E08">
        <w:trPr>
          <w:trHeight w:val="316"/>
        </w:trPr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Цель подпрограммы: Муниципальная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282E08" w:rsidRPr="00AD2FB3" w:rsidTr="00282E08">
        <w:trPr>
          <w:trHeight w:val="316"/>
        </w:trPr>
        <w:tc>
          <w:tcPr>
            <w:tcW w:w="153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</w:t>
            </w:r>
          </w:p>
        </w:tc>
      </w:tr>
      <w:tr w:rsidR="00282E08" w:rsidRPr="00AD2FB3" w:rsidTr="008D724E">
        <w:trPr>
          <w:trHeight w:val="1023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Мероприятие по обеспечению жильем молодых семей за счет 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04500L4970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0,0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772,8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 xml:space="preserve">обеспечение жильем 1 молодой семьи каждый год, нуждающейся в улучшении жилищных условий с 2021 по </w:t>
            </w:r>
          </w:p>
        </w:tc>
      </w:tr>
      <w:tr w:rsidR="00282E08" w:rsidRPr="00AD2FB3" w:rsidTr="008D724E">
        <w:trPr>
          <w:trHeight w:val="1861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8D724E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lastRenderedPageBreak/>
              <w:t>средств бюджета поселения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04500L4970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322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912,0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744,3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764,1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2 420,4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8D724E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2024 годы за счет средств социальной выплаты</w:t>
            </w:r>
          </w:p>
        </w:tc>
      </w:tr>
      <w:tr w:rsidR="00282E08" w:rsidRPr="00AD2FB3" w:rsidTr="001B11A0">
        <w:trPr>
          <w:trHeight w:val="316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912,0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2E08" w:rsidRPr="00AD2FB3" w:rsidRDefault="00282E08" w:rsidP="001B11A0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1 130,7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1B11A0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1</w:t>
            </w:r>
            <w:r w:rsidR="001B11A0">
              <w:rPr>
                <w:sz w:val="24"/>
                <w:szCs w:val="24"/>
              </w:rPr>
              <w:t xml:space="preserve"> </w:t>
            </w:r>
            <w:r w:rsidRPr="00AD2FB3">
              <w:rPr>
                <w:sz w:val="24"/>
                <w:szCs w:val="24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  <w:r w:rsidRPr="00AD2FB3">
              <w:rPr>
                <w:sz w:val="24"/>
                <w:szCs w:val="24"/>
              </w:rPr>
              <w:t>3 193,2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08" w:rsidRPr="00AD2FB3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3217" w:rsidRDefault="00953217" w:rsidP="00977E48">
      <w:pPr>
        <w:rPr>
          <w:color w:val="000000"/>
          <w:sz w:val="24"/>
          <w:szCs w:val="24"/>
        </w:rPr>
      </w:pPr>
    </w:p>
    <w:p w:rsidR="004D5B80" w:rsidRDefault="004D5B80">
      <w:pPr>
        <w:ind w:left="8505"/>
        <w:rPr>
          <w:color w:val="000000"/>
          <w:sz w:val="24"/>
          <w:szCs w:val="24"/>
        </w:rPr>
      </w:pPr>
    </w:p>
    <w:p w:rsidR="00584899" w:rsidRDefault="00584899" w:rsidP="0058489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84899" w:rsidRDefault="0058489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77E48" w:rsidRDefault="00977E4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282E08" w:rsidRDefault="00282E08">
      <w:pPr>
        <w:ind w:left="8505"/>
        <w:rPr>
          <w:color w:val="000000"/>
          <w:sz w:val="24"/>
          <w:szCs w:val="24"/>
        </w:rPr>
      </w:pPr>
    </w:p>
    <w:p w:rsidR="00126DAA" w:rsidRDefault="00126DAA">
      <w:pPr>
        <w:ind w:left="8505"/>
        <w:rPr>
          <w:color w:val="000000"/>
          <w:sz w:val="24"/>
          <w:szCs w:val="24"/>
        </w:rPr>
      </w:pPr>
    </w:p>
    <w:p w:rsidR="00D72503" w:rsidRDefault="00EF3F27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 w:rsidR="00016665">
        <w:rPr>
          <w:color w:val="000000"/>
          <w:sz w:val="24"/>
          <w:szCs w:val="24"/>
        </w:rPr>
        <w:t>6</w:t>
      </w:r>
    </w:p>
    <w:p w:rsidR="00016665" w:rsidRDefault="00EF3F2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EF3F27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1476AB">
        <w:rPr>
          <w:color w:val="000000"/>
          <w:sz w:val="24"/>
          <w:szCs w:val="24"/>
        </w:rPr>
        <w:t>30.06</w:t>
      </w:r>
      <w:r w:rsidR="001476AB" w:rsidRPr="00DD6409">
        <w:rPr>
          <w:color w:val="000000"/>
          <w:sz w:val="24"/>
          <w:szCs w:val="24"/>
        </w:rPr>
        <w:t xml:space="preserve">.2022 № </w:t>
      </w:r>
      <w:r w:rsidR="001476AB">
        <w:rPr>
          <w:color w:val="000000"/>
          <w:sz w:val="24"/>
          <w:szCs w:val="24"/>
        </w:rPr>
        <w:t>276</w:t>
      </w:r>
      <w:r w:rsidR="001476AB" w:rsidRPr="00DD6409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6E39B8">
      <w:pPr>
        <w:autoSpaceDE w:val="0"/>
        <w:autoSpaceDN w:val="0"/>
        <w:adjustRightInd w:val="0"/>
        <w:ind w:left="8505"/>
        <w:rPr>
          <w:sz w:val="24"/>
          <w:szCs w:val="24"/>
        </w:rPr>
      </w:pPr>
      <w:r w:rsidRPr="00895C68">
        <w:rPr>
          <w:sz w:val="24"/>
          <w:szCs w:val="24"/>
        </w:rPr>
        <w:t xml:space="preserve">Приложение 2 </w:t>
      </w:r>
    </w:p>
    <w:p w:rsidR="00D72503" w:rsidRDefault="006E39B8">
      <w:pPr>
        <w:ind w:left="8505"/>
        <w:rPr>
          <w:sz w:val="24"/>
          <w:szCs w:val="24"/>
        </w:rPr>
      </w:pPr>
      <w:r w:rsidRPr="00895C68">
        <w:rPr>
          <w:sz w:val="24"/>
          <w:szCs w:val="24"/>
        </w:rPr>
        <w:t>к подпрограмме «</w:t>
      </w:r>
      <w:r w:rsidRPr="00895C68">
        <w:rPr>
          <w:spacing w:val="-4"/>
          <w:sz w:val="24"/>
          <w:szCs w:val="24"/>
        </w:rPr>
        <w:t xml:space="preserve">Создание условий для развития услуг связи в малочисленных и труднодоступных </w:t>
      </w:r>
      <w:r w:rsidR="007D317A">
        <w:rPr>
          <w:spacing w:val="-4"/>
          <w:sz w:val="24"/>
          <w:szCs w:val="24"/>
        </w:rPr>
        <w:t xml:space="preserve"> </w:t>
      </w:r>
      <w:r w:rsidRPr="00895C68">
        <w:rPr>
          <w:spacing w:val="-4"/>
          <w:sz w:val="24"/>
          <w:szCs w:val="24"/>
        </w:rPr>
        <w:t>населенных пунктах Абанского района</w:t>
      </w:r>
      <w:r w:rsidRPr="00895C68">
        <w:rPr>
          <w:sz w:val="24"/>
          <w:szCs w:val="24"/>
        </w:rPr>
        <w:t xml:space="preserve">» </w:t>
      </w:r>
    </w:p>
    <w:p w:rsidR="00D72503" w:rsidRDefault="00D72503">
      <w:pPr>
        <w:ind w:left="8505"/>
        <w:rPr>
          <w:sz w:val="24"/>
          <w:szCs w:val="24"/>
        </w:rPr>
      </w:pPr>
    </w:p>
    <w:p w:rsidR="006E39B8" w:rsidRPr="00895C68" w:rsidRDefault="006E39B8" w:rsidP="006E39B8">
      <w:pPr>
        <w:jc w:val="center"/>
        <w:rPr>
          <w:bCs/>
          <w:sz w:val="24"/>
          <w:szCs w:val="24"/>
        </w:rPr>
      </w:pPr>
      <w:r w:rsidRPr="00895C68">
        <w:rPr>
          <w:bCs/>
          <w:sz w:val="24"/>
          <w:szCs w:val="24"/>
        </w:rPr>
        <w:t>Перечень мероприятий подпрограммы</w:t>
      </w:r>
    </w:p>
    <w:p w:rsidR="006E39B8" w:rsidRDefault="006E39B8" w:rsidP="001C4408">
      <w:pPr>
        <w:jc w:val="center"/>
        <w:rPr>
          <w:sz w:val="24"/>
          <w:szCs w:val="24"/>
        </w:rPr>
      </w:pPr>
      <w:r w:rsidRPr="00895C68">
        <w:rPr>
          <w:sz w:val="24"/>
          <w:szCs w:val="24"/>
        </w:rPr>
        <w:t>«</w:t>
      </w:r>
      <w:r w:rsidRPr="00895C68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895C68">
        <w:rPr>
          <w:sz w:val="24"/>
          <w:szCs w:val="24"/>
        </w:rPr>
        <w:t>»</w:t>
      </w:r>
    </w:p>
    <w:p w:rsidR="00126DAA" w:rsidRPr="00895C68" w:rsidRDefault="00126DAA" w:rsidP="001C4408">
      <w:pPr>
        <w:jc w:val="center"/>
        <w:rPr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8"/>
        <w:gridCol w:w="1480"/>
        <w:gridCol w:w="992"/>
        <w:gridCol w:w="850"/>
        <w:gridCol w:w="993"/>
        <w:gridCol w:w="850"/>
        <w:gridCol w:w="1134"/>
        <w:gridCol w:w="992"/>
        <w:gridCol w:w="993"/>
        <w:gridCol w:w="1559"/>
        <w:gridCol w:w="3118"/>
      </w:tblGrid>
      <w:tr w:rsidR="00282E08" w:rsidRPr="00126DAA" w:rsidTr="00126DAA">
        <w:trPr>
          <w:trHeight w:val="1218"/>
        </w:trPr>
        <w:tc>
          <w:tcPr>
            <w:tcW w:w="2348" w:type="dxa"/>
            <w:vMerge w:val="restart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ГРБС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82E08" w:rsidRPr="00126DAA" w:rsidTr="00126DAA">
        <w:trPr>
          <w:trHeight w:val="629"/>
        </w:trPr>
        <w:tc>
          <w:tcPr>
            <w:tcW w:w="2348" w:type="dxa"/>
            <w:vMerge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РзПр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2E08" w:rsidRPr="00126DAA" w:rsidRDefault="00282E08" w:rsidP="008735D8">
            <w:pPr>
              <w:ind w:right="-534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 xml:space="preserve">  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</w:tr>
      <w:tr w:rsidR="00282E08" w:rsidRPr="00126DAA" w:rsidTr="00282E08">
        <w:trPr>
          <w:trHeight w:val="316"/>
        </w:trPr>
        <w:tc>
          <w:tcPr>
            <w:tcW w:w="15309" w:type="dxa"/>
            <w:gridSpan w:val="11"/>
            <w:shd w:val="clear" w:color="auto" w:fill="auto"/>
            <w:vAlign w:val="center"/>
          </w:tcPr>
          <w:p w:rsidR="00282E08" w:rsidRPr="00126DAA" w:rsidRDefault="00282E08" w:rsidP="008735D8">
            <w:pPr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 xml:space="preserve">Цель подпрограммы: </w:t>
            </w:r>
            <w:r w:rsidRPr="00126DAA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282E08" w:rsidRPr="00126DAA" w:rsidTr="00282E08">
        <w:trPr>
          <w:trHeight w:val="316"/>
        </w:trPr>
        <w:tc>
          <w:tcPr>
            <w:tcW w:w="15309" w:type="dxa"/>
            <w:gridSpan w:val="11"/>
            <w:shd w:val="clear" w:color="auto" w:fill="auto"/>
            <w:vAlign w:val="center"/>
          </w:tcPr>
          <w:p w:rsidR="00282E08" w:rsidRPr="00126DAA" w:rsidRDefault="00282E08" w:rsidP="008735D8">
            <w:pPr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района.</w:t>
            </w:r>
          </w:p>
        </w:tc>
      </w:tr>
      <w:tr w:rsidR="00282E08" w:rsidRPr="00126DAA" w:rsidTr="00126DAA">
        <w:trPr>
          <w:trHeight w:val="316"/>
        </w:trPr>
        <w:tc>
          <w:tcPr>
            <w:tcW w:w="2348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Красноярского края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0410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046D276450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2E08" w:rsidRPr="00126DAA" w:rsidRDefault="00282E08" w:rsidP="006867E0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13 935,4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2E08" w:rsidRPr="00126DAA" w:rsidRDefault="00282E08" w:rsidP="006867E0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13 935,4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82E08" w:rsidRPr="00126DAA" w:rsidRDefault="00282E08" w:rsidP="008735D8">
            <w:pPr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 xml:space="preserve">Создание условий для развития услуг связи в п. Хиндичет, д. Шивера, п. Чигашет, д. Бирюса, п. Пея Абанского района, путем предоставления беспроводного доступа в сеть Интернет посредством сети Wi-Fi. </w:t>
            </w:r>
          </w:p>
        </w:tc>
      </w:tr>
      <w:tr w:rsidR="00282E08" w:rsidRPr="00126DAA" w:rsidTr="00126DAA">
        <w:trPr>
          <w:trHeight w:val="316"/>
        </w:trPr>
        <w:tc>
          <w:tcPr>
            <w:tcW w:w="2348" w:type="dxa"/>
            <w:shd w:val="clear" w:color="auto" w:fill="auto"/>
            <w:vAlign w:val="center"/>
          </w:tcPr>
          <w:p w:rsidR="00282E08" w:rsidRPr="00126DAA" w:rsidRDefault="00282E08" w:rsidP="008735D8">
            <w:pPr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Итого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2E08" w:rsidRPr="00126DAA" w:rsidRDefault="00282E08" w:rsidP="00126DAA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13 935,4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2E08" w:rsidRPr="00126DAA" w:rsidRDefault="00282E08" w:rsidP="00126DAA">
            <w:pPr>
              <w:jc w:val="center"/>
              <w:rPr>
                <w:sz w:val="24"/>
                <w:szCs w:val="24"/>
              </w:rPr>
            </w:pPr>
            <w:r w:rsidRPr="00126DAA">
              <w:rPr>
                <w:sz w:val="24"/>
                <w:szCs w:val="24"/>
              </w:rPr>
              <w:t>13 935,4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82E08" w:rsidRPr="00126DAA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0A78A8" w:rsidRPr="00895C68" w:rsidRDefault="000A78A8" w:rsidP="00647FC6">
      <w:pPr>
        <w:autoSpaceDE w:val="0"/>
        <w:autoSpaceDN w:val="0"/>
        <w:adjustRightInd w:val="0"/>
        <w:rPr>
          <w:sz w:val="24"/>
          <w:szCs w:val="24"/>
        </w:rPr>
        <w:sectPr w:rsidR="000A78A8" w:rsidRPr="00895C68" w:rsidSect="001476AB">
          <w:pgSz w:w="16838" w:h="11906" w:orient="landscape"/>
          <w:pgMar w:top="1701" w:right="851" w:bottom="567" w:left="851" w:header="709" w:footer="709" w:gutter="0"/>
          <w:cols w:space="708"/>
          <w:docGrid w:linePitch="360"/>
        </w:sectPr>
      </w:pPr>
    </w:p>
    <w:p w:rsidR="00D72503" w:rsidRDefault="006C661E">
      <w:pPr>
        <w:ind w:left="8505"/>
        <w:rPr>
          <w:color w:val="000000"/>
          <w:sz w:val="24"/>
          <w:szCs w:val="24"/>
        </w:rPr>
      </w:pPr>
      <w:r w:rsidRPr="00DA7167">
        <w:rPr>
          <w:color w:val="000000"/>
          <w:sz w:val="24"/>
          <w:szCs w:val="24"/>
        </w:rPr>
        <w:lastRenderedPageBreak/>
        <w:t xml:space="preserve">Приложение </w:t>
      </w:r>
      <w:r w:rsidR="00016665">
        <w:rPr>
          <w:color w:val="000000"/>
          <w:sz w:val="24"/>
          <w:szCs w:val="24"/>
        </w:rPr>
        <w:t>7</w:t>
      </w:r>
    </w:p>
    <w:p w:rsidR="00D72503" w:rsidRDefault="006C661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503" w:rsidRDefault="006C661E">
      <w:pPr>
        <w:ind w:left="8505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 w:rsidR="001476AB">
        <w:rPr>
          <w:color w:val="000000"/>
          <w:sz w:val="24"/>
          <w:szCs w:val="24"/>
        </w:rPr>
        <w:t>30.06</w:t>
      </w:r>
      <w:r w:rsidR="001476AB" w:rsidRPr="00DD6409">
        <w:rPr>
          <w:color w:val="000000"/>
          <w:sz w:val="24"/>
          <w:szCs w:val="24"/>
        </w:rPr>
        <w:t xml:space="preserve">.2022 № </w:t>
      </w:r>
      <w:r w:rsidR="001476AB">
        <w:rPr>
          <w:color w:val="000000"/>
          <w:sz w:val="24"/>
          <w:szCs w:val="24"/>
        </w:rPr>
        <w:t>276</w:t>
      </w:r>
      <w:r w:rsidR="001476AB" w:rsidRPr="00DD6409">
        <w:rPr>
          <w:color w:val="000000"/>
          <w:sz w:val="24"/>
          <w:szCs w:val="24"/>
        </w:rPr>
        <w:t>-п</w:t>
      </w:r>
    </w:p>
    <w:p w:rsidR="00D72503" w:rsidRDefault="00D72503">
      <w:pPr>
        <w:autoSpaceDE w:val="0"/>
        <w:autoSpaceDN w:val="0"/>
        <w:adjustRightInd w:val="0"/>
        <w:ind w:left="8505"/>
        <w:rPr>
          <w:sz w:val="24"/>
          <w:szCs w:val="24"/>
        </w:rPr>
      </w:pPr>
    </w:p>
    <w:p w:rsidR="00D72503" w:rsidRDefault="00BB7748">
      <w:pPr>
        <w:autoSpaceDE w:val="0"/>
        <w:autoSpaceDN w:val="0"/>
        <w:adjustRightInd w:val="0"/>
        <w:ind w:left="8505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72503" w:rsidRDefault="006C661E">
      <w:pPr>
        <w:widowControl w:val="0"/>
        <w:autoSpaceDE w:val="0"/>
        <w:autoSpaceDN w:val="0"/>
        <w:adjustRightInd w:val="0"/>
        <w:ind w:left="8505"/>
        <w:rPr>
          <w:sz w:val="24"/>
          <w:szCs w:val="24"/>
        </w:rPr>
      </w:pPr>
      <w:r w:rsidRPr="00376D6D">
        <w:rPr>
          <w:sz w:val="24"/>
          <w:szCs w:val="24"/>
        </w:rPr>
        <w:t>к подпрограмме «Подготовка документов территориального планирования и градостроительного зонирования</w:t>
      </w:r>
      <w:r>
        <w:rPr>
          <w:sz w:val="24"/>
          <w:szCs w:val="24"/>
        </w:rPr>
        <w:t xml:space="preserve"> </w:t>
      </w:r>
      <w:r w:rsidRPr="00376D6D">
        <w:rPr>
          <w:sz w:val="24"/>
          <w:szCs w:val="24"/>
        </w:rPr>
        <w:t>(внесение в них изменений)»</w:t>
      </w:r>
    </w:p>
    <w:p w:rsidR="006C661E" w:rsidRDefault="006C661E" w:rsidP="006C661E">
      <w:pPr>
        <w:ind w:right="-314"/>
        <w:jc w:val="right"/>
        <w:rPr>
          <w:sz w:val="24"/>
          <w:szCs w:val="24"/>
        </w:rPr>
      </w:pPr>
    </w:p>
    <w:p w:rsidR="00BB7748" w:rsidRPr="00BB7748" w:rsidRDefault="00BB7748" w:rsidP="00BB774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B7748">
        <w:rPr>
          <w:sz w:val="24"/>
          <w:szCs w:val="24"/>
        </w:rPr>
        <w:t>Перечень мероприятий подпрограммы «Подготовка документов территориального</w:t>
      </w:r>
    </w:p>
    <w:p w:rsidR="00BB7748" w:rsidRDefault="00BB7748" w:rsidP="00BB774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B7748">
        <w:rPr>
          <w:sz w:val="24"/>
          <w:szCs w:val="24"/>
        </w:rPr>
        <w:t>планирования и градостроительного зонирования (внесение в них изменений)»</w:t>
      </w:r>
    </w:p>
    <w:p w:rsidR="004F75A9" w:rsidRPr="00BB7748" w:rsidRDefault="004F75A9" w:rsidP="00BB774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09" w:type="dxa"/>
        <w:tblInd w:w="108" w:type="dxa"/>
        <w:tblLayout w:type="fixed"/>
        <w:tblLook w:val="04A0"/>
      </w:tblPr>
      <w:tblGrid>
        <w:gridCol w:w="424"/>
        <w:gridCol w:w="3404"/>
        <w:gridCol w:w="1275"/>
        <w:gridCol w:w="851"/>
        <w:gridCol w:w="850"/>
        <w:gridCol w:w="851"/>
        <w:gridCol w:w="709"/>
        <w:gridCol w:w="850"/>
        <w:gridCol w:w="851"/>
        <w:gridCol w:w="992"/>
        <w:gridCol w:w="1134"/>
        <w:gridCol w:w="3118"/>
      </w:tblGrid>
      <w:tr w:rsidR="00282E08" w:rsidRPr="004F75A9" w:rsidTr="004F75A9">
        <w:trPr>
          <w:trHeight w:val="57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1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Наименование подпрограммы, задачи,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ГРБС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 xml:space="preserve">Расходы, по годам реализации </w:t>
            </w:r>
          </w:p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(тыс. руб.)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7076D" w:rsidRPr="004F75A9" w:rsidTr="004F75A9">
        <w:trPr>
          <w:trHeight w:val="1353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РзПр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</w:p>
        </w:tc>
      </w:tr>
      <w:tr w:rsidR="00282E08" w:rsidRPr="004F75A9" w:rsidTr="00282E08">
        <w:trPr>
          <w:trHeight w:val="661"/>
        </w:trPr>
        <w:tc>
          <w:tcPr>
            <w:tcW w:w="153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Цель подпрограммы:  Подготовка документов территориального планирования и градостроительного зонирования (внесение в них изменений).</w:t>
            </w:r>
          </w:p>
        </w:tc>
      </w:tr>
      <w:tr w:rsidR="00282E08" w:rsidRPr="004F75A9" w:rsidTr="00282E08">
        <w:trPr>
          <w:trHeight w:val="483"/>
        </w:trPr>
        <w:tc>
          <w:tcPr>
            <w:tcW w:w="1530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Задача подпрограммы: Внесение изменений в генеральный план Абанского сельсовета Абанского района Красноярского края.</w:t>
            </w:r>
          </w:p>
        </w:tc>
      </w:tr>
      <w:tr w:rsidR="00282E08" w:rsidRPr="004F75A9" w:rsidTr="004F75A9">
        <w:trPr>
          <w:trHeight w:val="77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E08" w:rsidRPr="004F75A9" w:rsidRDefault="00282E08" w:rsidP="008735D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Подготовка документов территориального планирования и градостроительного зонирования на разработку документации по планировке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01 13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470012360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right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950,0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Подготовка документов территориального планирования и градостроительного зонирования (внесение в них изменений)</w:t>
            </w:r>
          </w:p>
        </w:tc>
      </w:tr>
      <w:tr w:rsidR="00282E08" w:rsidRPr="004F75A9" w:rsidTr="004F75A9">
        <w:trPr>
          <w:trHeight w:val="37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E08" w:rsidRPr="004F75A9" w:rsidRDefault="00282E08" w:rsidP="008735D8">
            <w:pPr>
              <w:jc w:val="center"/>
              <w:rPr>
                <w:sz w:val="24"/>
                <w:szCs w:val="24"/>
              </w:rPr>
            </w:pPr>
            <w:r w:rsidRPr="004F75A9">
              <w:rPr>
                <w:sz w:val="24"/>
                <w:szCs w:val="24"/>
              </w:rPr>
              <w:t>950,0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2E08" w:rsidRPr="004F75A9" w:rsidRDefault="00282E08" w:rsidP="008735D8">
            <w:pPr>
              <w:rPr>
                <w:sz w:val="24"/>
                <w:szCs w:val="24"/>
              </w:rPr>
            </w:pPr>
          </w:p>
        </w:tc>
      </w:tr>
    </w:tbl>
    <w:p w:rsidR="004F75A9" w:rsidRPr="00F94017" w:rsidRDefault="004F75A9" w:rsidP="004F75A9">
      <w:pPr>
        <w:tabs>
          <w:tab w:val="left" w:pos="6630"/>
        </w:tabs>
        <w:ind w:right="-314"/>
        <w:rPr>
          <w:sz w:val="24"/>
          <w:szCs w:val="24"/>
        </w:rPr>
      </w:pPr>
    </w:p>
    <w:sectPr w:rsidR="004F75A9" w:rsidRPr="00F94017" w:rsidSect="001476AB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369" w:rsidRDefault="00296369" w:rsidP="004F2433">
      <w:r>
        <w:separator/>
      </w:r>
    </w:p>
  </w:endnote>
  <w:endnote w:type="continuationSeparator" w:id="0">
    <w:p w:rsidR="00296369" w:rsidRDefault="00296369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EC" w:rsidRDefault="001B2AEC">
    <w:pPr>
      <w:pStyle w:val="ac"/>
      <w:jc w:val="right"/>
    </w:pPr>
  </w:p>
  <w:p w:rsidR="001B2AEC" w:rsidRDefault="001B2AE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369" w:rsidRDefault="00296369" w:rsidP="004F2433">
      <w:r>
        <w:separator/>
      </w:r>
    </w:p>
  </w:footnote>
  <w:footnote w:type="continuationSeparator" w:id="0">
    <w:p w:rsidR="00296369" w:rsidRDefault="00296369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7847"/>
      <w:docPartObj>
        <w:docPartGallery w:val="Page Numbers (Top of Page)"/>
        <w:docPartUnique/>
      </w:docPartObj>
    </w:sdtPr>
    <w:sdtContent>
      <w:p w:rsidR="001B2AEC" w:rsidRDefault="00025C6D">
        <w:pPr>
          <w:pStyle w:val="aa"/>
          <w:jc w:val="center"/>
        </w:pPr>
        <w:fldSimple w:instr=" PAGE   \* MERGEFORMAT ">
          <w:r w:rsidR="005E410D">
            <w:rPr>
              <w:noProof/>
            </w:rPr>
            <w:t>9</w:t>
          </w:r>
        </w:fldSimple>
      </w:p>
    </w:sdtContent>
  </w:sdt>
  <w:p w:rsidR="001B2AEC" w:rsidRDefault="001B2AE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EC" w:rsidRDefault="001B2AEC">
    <w:pPr>
      <w:pStyle w:val="aa"/>
      <w:jc w:val="center"/>
    </w:pPr>
  </w:p>
  <w:p w:rsidR="001B2AEC" w:rsidRDefault="001B2AE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EC" w:rsidRDefault="00025C6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B2AE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E410D">
      <w:rPr>
        <w:rStyle w:val="ae"/>
        <w:noProof/>
      </w:rPr>
      <w:t>10</w:t>
    </w:r>
    <w:r>
      <w:rPr>
        <w:rStyle w:val="ae"/>
      </w:rPr>
      <w:fldChar w:fldCharType="end"/>
    </w:r>
  </w:p>
  <w:p w:rsidR="001B2AEC" w:rsidRDefault="001B2AEC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EC" w:rsidRDefault="00025C6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B2AE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262A8">
      <w:rPr>
        <w:rStyle w:val="ae"/>
        <w:noProof/>
      </w:rPr>
      <w:t>26</w:t>
    </w:r>
    <w:r>
      <w:rPr>
        <w:rStyle w:val="ae"/>
      </w:rPr>
      <w:fldChar w:fldCharType="end"/>
    </w:r>
  </w:p>
  <w:p w:rsidR="001B2AEC" w:rsidRDefault="001B2A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BF974AD"/>
    <w:multiLevelType w:val="hybridMultilevel"/>
    <w:tmpl w:val="A81E0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D0544"/>
    <w:multiLevelType w:val="hybridMultilevel"/>
    <w:tmpl w:val="4B9C04FE"/>
    <w:lvl w:ilvl="0" w:tplc="645CAF66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4C246DF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>
    <w:nsid w:val="35B51D65"/>
    <w:multiLevelType w:val="multilevel"/>
    <w:tmpl w:val="38128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9187FC8"/>
    <w:multiLevelType w:val="multilevel"/>
    <w:tmpl w:val="BA304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E922B2E"/>
    <w:multiLevelType w:val="hybridMultilevel"/>
    <w:tmpl w:val="6E4A9AE4"/>
    <w:lvl w:ilvl="0" w:tplc="7DE42180">
      <w:start w:val="2019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1D66AB7"/>
    <w:multiLevelType w:val="multilevel"/>
    <w:tmpl w:val="8506AF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160"/>
      </w:pPr>
      <w:rPr>
        <w:rFonts w:hint="default"/>
      </w:rPr>
    </w:lvl>
  </w:abstractNum>
  <w:abstractNum w:abstractNumId="8">
    <w:nsid w:val="45480EE8"/>
    <w:multiLevelType w:val="hybridMultilevel"/>
    <w:tmpl w:val="E0D4C53C"/>
    <w:lvl w:ilvl="0" w:tplc="F4EED2B4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2FF3B94"/>
    <w:multiLevelType w:val="multilevel"/>
    <w:tmpl w:val="AA2E2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5176846"/>
    <w:multiLevelType w:val="hybridMultilevel"/>
    <w:tmpl w:val="C29666D6"/>
    <w:lvl w:ilvl="0" w:tplc="B1C8E214">
      <w:start w:val="2021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5C911D4"/>
    <w:multiLevelType w:val="hybridMultilevel"/>
    <w:tmpl w:val="E85A79C8"/>
    <w:lvl w:ilvl="0" w:tplc="B82E541A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2643B6D"/>
    <w:multiLevelType w:val="hybridMultilevel"/>
    <w:tmpl w:val="DD14C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E60C8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4"/>
  </w:num>
  <w:num w:numId="7">
    <w:abstractNumId w:val="4"/>
  </w:num>
  <w:num w:numId="8">
    <w:abstractNumId w:val="7"/>
  </w:num>
  <w:num w:numId="9">
    <w:abstractNumId w:val="5"/>
  </w:num>
  <w:num w:numId="10">
    <w:abstractNumId w:val="10"/>
  </w:num>
  <w:num w:numId="11">
    <w:abstractNumId w:val="13"/>
  </w:num>
  <w:num w:numId="12">
    <w:abstractNumId w:val="12"/>
  </w:num>
  <w:num w:numId="13">
    <w:abstractNumId w:val="6"/>
  </w:num>
  <w:num w:numId="14">
    <w:abstractNumId w:val="0"/>
  </w:num>
  <w:num w:numId="1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A72"/>
    <w:rsid w:val="00000DB4"/>
    <w:rsid w:val="00000F0B"/>
    <w:rsid w:val="00000F30"/>
    <w:rsid w:val="00001215"/>
    <w:rsid w:val="000013D0"/>
    <w:rsid w:val="00001BFF"/>
    <w:rsid w:val="00001CCC"/>
    <w:rsid w:val="00003058"/>
    <w:rsid w:val="000042DA"/>
    <w:rsid w:val="00010719"/>
    <w:rsid w:val="00010BFD"/>
    <w:rsid w:val="00011CD4"/>
    <w:rsid w:val="00011FA3"/>
    <w:rsid w:val="000124F3"/>
    <w:rsid w:val="0001384D"/>
    <w:rsid w:val="000138A0"/>
    <w:rsid w:val="00013B12"/>
    <w:rsid w:val="0001545B"/>
    <w:rsid w:val="00016418"/>
    <w:rsid w:val="00016665"/>
    <w:rsid w:val="00016FE4"/>
    <w:rsid w:val="000174BC"/>
    <w:rsid w:val="00017C2E"/>
    <w:rsid w:val="00020A68"/>
    <w:rsid w:val="000211C1"/>
    <w:rsid w:val="00021758"/>
    <w:rsid w:val="0002184C"/>
    <w:rsid w:val="00022FEE"/>
    <w:rsid w:val="00023102"/>
    <w:rsid w:val="0002357A"/>
    <w:rsid w:val="00023F9D"/>
    <w:rsid w:val="000243A9"/>
    <w:rsid w:val="000252CC"/>
    <w:rsid w:val="00025C6D"/>
    <w:rsid w:val="000267E6"/>
    <w:rsid w:val="0002798B"/>
    <w:rsid w:val="00027C67"/>
    <w:rsid w:val="00030340"/>
    <w:rsid w:val="000310C0"/>
    <w:rsid w:val="000311FB"/>
    <w:rsid w:val="000316E5"/>
    <w:rsid w:val="00032D46"/>
    <w:rsid w:val="00032DAC"/>
    <w:rsid w:val="000334DB"/>
    <w:rsid w:val="00033685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7054"/>
    <w:rsid w:val="000510BE"/>
    <w:rsid w:val="00051416"/>
    <w:rsid w:val="00052B7D"/>
    <w:rsid w:val="00052DCC"/>
    <w:rsid w:val="00052EA4"/>
    <w:rsid w:val="00054180"/>
    <w:rsid w:val="0005427D"/>
    <w:rsid w:val="000545C2"/>
    <w:rsid w:val="00056CC5"/>
    <w:rsid w:val="00056E93"/>
    <w:rsid w:val="00057048"/>
    <w:rsid w:val="0006210C"/>
    <w:rsid w:val="0006251B"/>
    <w:rsid w:val="00062970"/>
    <w:rsid w:val="00064056"/>
    <w:rsid w:val="000645FF"/>
    <w:rsid w:val="00064E85"/>
    <w:rsid w:val="00070004"/>
    <w:rsid w:val="00070E09"/>
    <w:rsid w:val="00071DAE"/>
    <w:rsid w:val="000735D4"/>
    <w:rsid w:val="00073954"/>
    <w:rsid w:val="00074094"/>
    <w:rsid w:val="00074299"/>
    <w:rsid w:val="000748FA"/>
    <w:rsid w:val="00074D7C"/>
    <w:rsid w:val="00076A4D"/>
    <w:rsid w:val="0008127F"/>
    <w:rsid w:val="00082536"/>
    <w:rsid w:val="000848F7"/>
    <w:rsid w:val="00084951"/>
    <w:rsid w:val="000855EF"/>
    <w:rsid w:val="00085A97"/>
    <w:rsid w:val="00086345"/>
    <w:rsid w:val="00086B3B"/>
    <w:rsid w:val="00086EE3"/>
    <w:rsid w:val="000945FB"/>
    <w:rsid w:val="00096125"/>
    <w:rsid w:val="00096C2F"/>
    <w:rsid w:val="000A14CC"/>
    <w:rsid w:val="000A16DA"/>
    <w:rsid w:val="000A3305"/>
    <w:rsid w:val="000A33D4"/>
    <w:rsid w:val="000A47A6"/>
    <w:rsid w:val="000A4EFE"/>
    <w:rsid w:val="000A78A8"/>
    <w:rsid w:val="000B0B7B"/>
    <w:rsid w:val="000B1790"/>
    <w:rsid w:val="000B18F7"/>
    <w:rsid w:val="000B1D66"/>
    <w:rsid w:val="000B3BDB"/>
    <w:rsid w:val="000B4BF9"/>
    <w:rsid w:val="000B5474"/>
    <w:rsid w:val="000B670B"/>
    <w:rsid w:val="000B6B2B"/>
    <w:rsid w:val="000B79C0"/>
    <w:rsid w:val="000B7E59"/>
    <w:rsid w:val="000B7F82"/>
    <w:rsid w:val="000B7FA1"/>
    <w:rsid w:val="000C0E56"/>
    <w:rsid w:val="000C2E76"/>
    <w:rsid w:val="000C32B2"/>
    <w:rsid w:val="000C34AB"/>
    <w:rsid w:val="000C3960"/>
    <w:rsid w:val="000C4002"/>
    <w:rsid w:val="000C4BDF"/>
    <w:rsid w:val="000C4D69"/>
    <w:rsid w:val="000C5DCE"/>
    <w:rsid w:val="000D2D30"/>
    <w:rsid w:val="000D2F15"/>
    <w:rsid w:val="000D3402"/>
    <w:rsid w:val="000D44B5"/>
    <w:rsid w:val="000D47D3"/>
    <w:rsid w:val="000D4AB5"/>
    <w:rsid w:val="000D61AA"/>
    <w:rsid w:val="000D67D9"/>
    <w:rsid w:val="000D6ADA"/>
    <w:rsid w:val="000D6D0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E7ABD"/>
    <w:rsid w:val="000F05C1"/>
    <w:rsid w:val="000F1EC2"/>
    <w:rsid w:val="000F2748"/>
    <w:rsid w:val="000F2CEA"/>
    <w:rsid w:val="000F3B04"/>
    <w:rsid w:val="000F3C43"/>
    <w:rsid w:val="000F48CA"/>
    <w:rsid w:val="000F5728"/>
    <w:rsid w:val="000F6402"/>
    <w:rsid w:val="000F6769"/>
    <w:rsid w:val="000F6E25"/>
    <w:rsid w:val="00100B36"/>
    <w:rsid w:val="00100CDB"/>
    <w:rsid w:val="00101396"/>
    <w:rsid w:val="00102A47"/>
    <w:rsid w:val="00102E82"/>
    <w:rsid w:val="001041D5"/>
    <w:rsid w:val="001046E1"/>
    <w:rsid w:val="001047ED"/>
    <w:rsid w:val="00105A2D"/>
    <w:rsid w:val="00105A42"/>
    <w:rsid w:val="00106051"/>
    <w:rsid w:val="001105A4"/>
    <w:rsid w:val="00112B08"/>
    <w:rsid w:val="00113AC2"/>
    <w:rsid w:val="00114864"/>
    <w:rsid w:val="00114F6D"/>
    <w:rsid w:val="00116AF5"/>
    <w:rsid w:val="00116B62"/>
    <w:rsid w:val="0011749A"/>
    <w:rsid w:val="001205BA"/>
    <w:rsid w:val="0012064B"/>
    <w:rsid w:val="001211CC"/>
    <w:rsid w:val="00121C0B"/>
    <w:rsid w:val="0012252D"/>
    <w:rsid w:val="00122D9D"/>
    <w:rsid w:val="00122FF9"/>
    <w:rsid w:val="0012326D"/>
    <w:rsid w:val="00124D4F"/>
    <w:rsid w:val="001254F4"/>
    <w:rsid w:val="001262A8"/>
    <w:rsid w:val="00126DAA"/>
    <w:rsid w:val="00126F4C"/>
    <w:rsid w:val="001301A5"/>
    <w:rsid w:val="00131209"/>
    <w:rsid w:val="00131B9C"/>
    <w:rsid w:val="00132538"/>
    <w:rsid w:val="0013277A"/>
    <w:rsid w:val="00134C07"/>
    <w:rsid w:val="00135E2D"/>
    <w:rsid w:val="0013663B"/>
    <w:rsid w:val="00136F09"/>
    <w:rsid w:val="00137455"/>
    <w:rsid w:val="001401F5"/>
    <w:rsid w:val="0014046D"/>
    <w:rsid w:val="00140590"/>
    <w:rsid w:val="00140631"/>
    <w:rsid w:val="001408CC"/>
    <w:rsid w:val="0014090A"/>
    <w:rsid w:val="00141B7E"/>
    <w:rsid w:val="00141FD7"/>
    <w:rsid w:val="00142066"/>
    <w:rsid w:val="0014258E"/>
    <w:rsid w:val="00143A77"/>
    <w:rsid w:val="001444B3"/>
    <w:rsid w:val="00145143"/>
    <w:rsid w:val="001455B2"/>
    <w:rsid w:val="0014674F"/>
    <w:rsid w:val="00147190"/>
    <w:rsid w:val="001476AB"/>
    <w:rsid w:val="00147820"/>
    <w:rsid w:val="001501F5"/>
    <w:rsid w:val="00151B3E"/>
    <w:rsid w:val="0015200C"/>
    <w:rsid w:val="0015318B"/>
    <w:rsid w:val="001534F2"/>
    <w:rsid w:val="001563C8"/>
    <w:rsid w:val="001575D3"/>
    <w:rsid w:val="00160062"/>
    <w:rsid w:val="001608A5"/>
    <w:rsid w:val="00160DFD"/>
    <w:rsid w:val="001611F8"/>
    <w:rsid w:val="00161DC2"/>
    <w:rsid w:val="00162818"/>
    <w:rsid w:val="00162A21"/>
    <w:rsid w:val="00162ADE"/>
    <w:rsid w:val="00163D52"/>
    <w:rsid w:val="00164456"/>
    <w:rsid w:val="0017034E"/>
    <w:rsid w:val="001720C6"/>
    <w:rsid w:val="00172384"/>
    <w:rsid w:val="00172D03"/>
    <w:rsid w:val="00173108"/>
    <w:rsid w:val="001754A6"/>
    <w:rsid w:val="0017565D"/>
    <w:rsid w:val="001759E7"/>
    <w:rsid w:val="00175C9D"/>
    <w:rsid w:val="00176378"/>
    <w:rsid w:val="00176C43"/>
    <w:rsid w:val="00177507"/>
    <w:rsid w:val="00177AB6"/>
    <w:rsid w:val="00180409"/>
    <w:rsid w:val="00180691"/>
    <w:rsid w:val="00180B8D"/>
    <w:rsid w:val="00180FD7"/>
    <w:rsid w:val="00182266"/>
    <w:rsid w:val="00183826"/>
    <w:rsid w:val="0018459A"/>
    <w:rsid w:val="00184A54"/>
    <w:rsid w:val="00184CC4"/>
    <w:rsid w:val="00184F87"/>
    <w:rsid w:val="00185134"/>
    <w:rsid w:val="00185541"/>
    <w:rsid w:val="00185CF6"/>
    <w:rsid w:val="00185FA9"/>
    <w:rsid w:val="00186626"/>
    <w:rsid w:val="0018695A"/>
    <w:rsid w:val="00191CFC"/>
    <w:rsid w:val="00193208"/>
    <w:rsid w:val="001933D6"/>
    <w:rsid w:val="00194FA7"/>
    <w:rsid w:val="001967DE"/>
    <w:rsid w:val="00197518"/>
    <w:rsid w:val="00197532"/>
    <w:rsid w:val="001A1091"/>
    <w:rsid w:val="001A13D1"/>
    <w:rsid w:val="001A1637"/>
    <w:rsid w:val="001A20C7"/>
    <w:rsid w:val="001A489D"/>
    <w:rsid w:val="001A58B6"/>
    <w:rsid w:val="001A61EB"/>
    <w:rsid w:val="001B04ED"/>
    <w:rsid w:val="001B117D"/>
    <w:rsid w:val="001B11A0"/>
    <w:rsid w:val="001B153B"/>
    <w:rsid w:val="001B1FAF"/>
    <w:rsid w:val="001B2AEC"/>
    <w:rsid w:val="001B2C6B"/>
    <w:rsid w:val="001B68A7"/>
    <w:rsid w:val="001C051D"/>
    <w:rsid w:val="001C09B3"/>
    <w:rsid w:val="001C320C"/>
    <w:rsid w:val="001C346B"/>
    <w:rsid w:val="001C36F2"/>
    <w:rsid w:val="001C4408"/>
    <w:rsid w:val="001C4651"/>
    <w:rsid w:val="001C48CD"/>
    <w:rsid w:val="001C6511"/>
    <w:rsid w:val="001C6986"/>
    <w:rsid w:val="001D10B8"/>
    <w:rsid w:val="001D3940"/>
    <w:rsid w:val="001D42D8"/>
    <w:rsid w:val="001D4C26"/>
    <w:rsid w:val="001D5AC6"/>
    <w:rsid w:val="001D6456"/>
    <w:rsid w:val="001D7F79"/>
    <w:rsid w:val="001E1380"/>
    <w:rsid w:val="001E3F85"/>
    <w:rsid w:val="001E433B"/>
    <w:rsid w:val="001E4B64"/>
    <w:rsid w:val="001E5E93"/>
    <w:rsid w:val="001F02C5"/>
    <w:rsid w:val="001F0A5D"/>
    <w:rsid w:val="001F1139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42"/>
    <w:rsid w:val="002079B3"/>
    <w:rsid w:val="00207BFA"/>
    <w:rsid w:val="00207E0A"/>
    <w:rsid w:val="002110F8"/>
    <w:rsid w:val="00212837"/>
    <w:rsid w:val="00214850"/>
    <w:rsid w:val="00214D33"/>
    <w:rsid w:val="00215ECD"/>
    <w:rsid w:val="0021625A"/>
    <w:rsid w:val="00217BE9"/>
    <w:rsid w:val="00217D06"/>
    <w:rsid w:val="0022066E"/>
    <w:rsid w:val="0022090B"/>
    <w:rsid w:val="00220943"/>
    <w:rsid w:val="00223AC4"/>
    <w:rsid w:val="00224DE4"/>
    <w:rsid w:val="00224F1C"/>
    <w:rsid w:val="0022628E"/>
    <w:rsid w:val="002276F7"/>
    <w:rsid w:val="002304AB"/>
    <w:rsid w:val="00230896"/>
    <w:rsid w:val="00230BEF"/>
    <w:rsid w:val="002323C8"/>
    <w:rsid w:val="00232513"/>
    <w:rsid w:val="00232DDA"/>
    <w:rsid w:val="00234092"/>
    <w:rsid w:val="002340FB"/>
    <w:rsid w:val="00234312"/>
    <w:rsid w:val="00234585"/>
    <w:rsid w:val="00234816"/>
    <w:rsid w:val="00240AFB"/>
    <w:rsid w:val="00240D71"/>
    <w:rsid w:val="0024197D"/>
    <w:rsid w:val="00241BC7"/>
    <w:rsid w:val="00242096"/>
    <w:rsid w:val="002423D3"/>
    <w:rsid w:val="00244C7D"/>
    <w:rsid w:val="002458E6"/>
    <w:rsid w:val="0024658D"/>
    <w:rsid w:val="00246768"/>
    <w:rsid w:val="00247154"/>
    <w:rsid w:val="002476F9"/>
    <w:rsid w:val="00250B82"/>
    <w:rsid w:val="00250C0A"/>
    <w:rsid w:val="00251EDD"/>
    <w:rsid w:val="00252E39"/>
    <w:rsid w:val="00252FDB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3F21"/>
    <w:rsid w:val="00264571"/>
    <w:rsid w:val="002660DA"/>
    <w:rsid w:val="0026725F"/>
    <w:rsid w:val="00270684"/>
    <w:rsid w:val="00270B4C"/>
    <w:rsid w:val="00270E4B"/>
    <w:rsid w:val="002712A6"/>
    <w:rsid w:val="00272902"/>
    <w:rsid w:val="002732D6"/>
    <w:rsid w:val="0027398C"/>
    <w:rsid w:val="00273AD3"/>
    <w:rsid w:val="002748DA"/>
    <w:rsid w:val="00274947"/>
    <w:rsid w:val="002762B3"/>
    <w:rsid w:val="0027639A"/>
    <w:rsid w:val="0027676B"/>
    <w:rsid w:val="0028050B"/>
    <w:rsid w:val="00280BEC"/>
    <w:rsid w:val="00280D97"/>
    <w:rsid w:val="00280DC4"/>
    <w:rsid w:val="00280F15"/>
    <w:rsid w:val="00281128"/>
    <w:rsid w:val="002819B3"/>
    <w:rsid w:val="00282527"/>
    <w:rsid w:val="00282613"/>
    <w:rsid w:val="00282D61"/>
    <w:rsid w:val="00282E08"/>
    <w:rsid w:val="00283AD4"/>
    <w:rsid w:val="00287D21"/>
    <w:rsid w:val="00290DE3"/>
    <w:rsid w:val="00290FCA"/>
    <w:rsid w:val="00291C9E"/>
    <w:rsid w:val="00291DB1"/>
    <w:rsid w:val="00291F38"/>
    <w:rsid w:val="0029222F"/>
    <w:rsid w:val="0029314B"/>
    <w:rsid w:val="002934F7"/>
    <w:rsid w:val="002949BD"/>
    <w:rsid w:val="00296369"/>
    <w:rsid w:val="0029757A"/>
    <w:rsid w:val="002A21D4"/>
    <w:rsid w:val="002A23A4"/>
    <w:rsid w:val="002A4CC0"/>
    <w:rsid w:val="002A5AB5"/>
    <w:rsid w:val="002A5D9A"/>
    <w:rsid w:val="002A5DA4"/>
    <w:rsid w:val="002A6939"/>
    <w:rsid w:val="002B0A2E"/>
    <w:rsid w:val="002B1E49"/>
    <w:rsid w:val="002B243D"/>
    <w:rsid w:val="002B4FC2"/>
    <w:rsid w:val="002B5003"/>
    <w:rsid w:val="002B76B4"/>
    <w:rsid w:val="002C0D46"/>
    <w:rsid w:val="002C1A14"/>
    <w:rsid w:val="002C1AC0"/>
    <w:rsid w:val="002C2530"/>
    <w:rsid w:val="002C35B8"/>
    <w:rsid w:val="002C4ABC"/>
    <w:rsid w:val="002C5261"/>
    <w:rsid w:val="002C68DE"/>
    <w:rsid w:val="002C7022"/>
    <w:rsid w:val="002C7245"/>
    <w:rsid w:val="002C7C78"/>
    <w:rsid w:val="002C7C9B"/>
    <w:rsid w:val="002D0590"/>
    <w:rsid w:val="002D08F1"/>
    <w:rsid w:val="002D0A2E"/>
    <w:rsid w:val="002D142F"/>
    <w:rsid w:val="002D1BF0"/>
    <w:rsid w:val="002D221A"/>
    <w:rsid w:val="002D2765"/>
    <w:rsid w:val="002D3109"/>
    <w:rsid w:val="002D5322"/>
    <w:rsid w:val="002D65C6"/>
    <w:rsid w:val="002E050C"/>
    <w:rsid w:val="002E0B94"/>
    <w:rsid w:val="002E14B1"/>
    <w:rsid w:val="002E25A8"/>
    <w:rsid w:val="002E2614"/>
    <w:rsid w:val="002E4636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5B87"/>
    <w:rsid w:val="002F67F1"/>
    <w:rsid w:val="002F7730"/>
    <w:rsid w:val="002F7D1D"/>
    <w:rsid w:val="002F7D63"/>
    <w:rsid w:val="00302F46"/>
    <w:rsid w:val="003043EB"/>
    <w:rsid w:val="0030681A"/>
    <w:rsid w:val="00306E2F"/>
    <w:rsid w:val="00307DDD"/>
    <w:rsid w:val="00311A42"/>
    <w:rsid w:val="0031203A"/>
    <w:rsid w:val="003120EF"/>
    <w:rsid w:val="00312AB5"/>
    <w:rsid w:val="00313B93"/>
    <w:rsid w:val="00314E3E"/>
    <w:rsid w:val="003171B1"/>
    <w:rsid w:val="003174FA"/>
    <w:rsid w:val="00320680"/>
    <w:rsid w:val="00320F83"/>
    <w:rsid w:val="00321805"/>
    <w:rsid w:val="0032203F"/>
    <w:rsid w:val="0032226B"/>
    <w:rsid w:val="003232E4"/>
    <w:rsid w:val="0032336D"/>
    <w:rsid w:val="00323A24"/>
    <w:rsid w:val="003241A5"/>
    <w:rsid w:val="00325C9C"/>
    <w:rsid w:val="00327068"/>
    <w:rsid w:val="00327439"/>
    <w:rsid w:val="00327A9D"/>
    <w:rsid w:val="003303AD"/>
    <w:rsid w:val="00330A96"/>
    <w:rsid w:val="0033135F"/>
    <w:rsid w:val="00332426"/>
    <w:rsid w:val="0033265F"/>
    <w:rsid w:val="003337A9"/>
    <w:rsid w:val="00334AA4"/>
    <w:rsid w:val="0033597C"/>
    <w:rsid w:val="003360C8"/>
    <w:rsid w:val="00340887"/>
    <w:rsid w:val="00341520"/>
    <w:rsid w:val="003435A6"/>
    <w:rsid w:val="003448C0"/>
    <w:rsid w:val="00344F21"/>
    <w:rsid w:val="00345143"/>
    <w:rsid w:val="00345B76"/>
    <w:rsid w:val="00345D08"/>
    <w:rsid w:val="0034707B"/>
    <w:rsid w:val="00347524"/>
    <w:rsid w:val="00352D04"/>
    <w:rsid w:val="003543AD"/>
    <w:rsid w:val="0035441F"/>
    <w:rsid w:val="00354E84"/>
    <w:rsid w:val="0035516C"/>
    <w:rsid w:val="00355191"/>
    <w:rsid w:val="0035531A"/>
    <w:rsid w:val="00355FB3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D31"/>
    <w:rsid w:val="00365E6B"/>
    <w:rsid w:val="0036689D"/>
    <w:rsid w:val="003702F1"/>
    <w:rsid w:val="00370C38"/>
    <w:rsid w:val="00371C81"/>
    <w:rsid w:val="0037240D"/>
    <w:rsid w:val="003740D1"/>
    <w:rsid w:val="00374B00"/>
    <w:rsid w:val="0037597D"/>
    <w:rsid w:val="0037680B"/>
    <w:rsid w:val="00376B80"/>
    <w:rsid w:val="00376D6D"/>
    <w:rsid w:val="00377A1B"/>
    <w:rsid w:val="00377CC2"/>
    <w:rsid w:val="00381B6A"/>
    <w:rsid w:val="00381F81"/>
    <w:rsid w:val="00382C5D"/>
    <w:rsid w:val="003856C7"/>
    <w:rsid w:val="0038714F"/>
    <w:rsid w:val="003905DE"/>
    <w:rsid w:val="00390BE2"/>
    <w:rsid w:val="003913B9"/>
    <w:rsid w:val="00391CC7"/>
    <w:rsid w:val="00392D48"/>
    <w:rsid w:val="00394546"/>
    <w:rsid w:val="00394967"/>
    <w:rsid w:val="00394F56"/>
    <w:rsid w:val="00395B0E"/>
    <w:rsid w:val="00396049"/>
    <w:rsid w:val="00396940"/>
    <w:rsid w:val="00397420"/>
    <w:rsid w:val="003978F4"/>
    <w:rsid w:val="003A021F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28A0"/>
    <w:rsid w:val="003B3004"/>
    <w:rsid w:val="003B3031"/>
    <w:rsid w:val="003B3A43"/>
    <w:rsid w:val="003B45FC"/>
    <w:rsid w:val="003B54A7"/>
    <w:rsid w:val="003B59EA"/>
    <w:rsid w:val="003B6FD5"/>
    <w:rsid w:val="003B7737"/>
    <w:rsid w:val="003B7B9B"/>
    <w:rsid w:val="003B7D2A"/>
    <w:rsid w:val="003C084C"/>
    <w:rsid w:val="003C1151"/>
    <w:rsid w:val="003C381B"/>
    <w:rsid w:val="003C4695"/>
    <w:rsid w:val="003C4FC2"/>
    <w:rsid w:val="003C5DC8"/>
    <w:rsid w:val="003C6A1E"/>
    <w:rsid w:val="003C6ACF"/>
    <w:rsid w:val="003C7508"/>
    <w:rsid w:val="003C7D4C"/>
    <w:rsid w:val="003D0834"/>
    <w:rsid w:val="003D08DE"/>
    <w:rsid w:val="003D09BB"/>
    <w:rsid w:val="003D1636"/>
    <w:rsid w:val="003D2671"/>
    <w:rsid w:val="003D2C95"/>
    <w:rsid w:val="003D3779"/>
    <w:rsid w:val="003D43F9"/>
    <w:rsid w:val="003D5656"/>
    <w:rsid w:val="003D6144"/>
    <w:rsid w:val="003D6229"/>
    <w:rsid w:val="003D73E3"/>
    <w:rsid w:val="003D7AE3"/>
    <w:rsid w:val="003E0238"/>
    <w:rsid w:val="003E1E59"/>
    <w:rsid w:val="003E21E5"/>
    <w:rsid w:val="003E24ED"/>
    <w:rsid w:val="003E2724"/>
    <w:rsid w:val="003E37C3"/>
    <w:rsid w:val="003E4A2E"/>
    <w:rsid w:val="003E4C5E"/>
    <w:rsid w:val="003E4D3D"/>
    <w:rsid w:val="003E527B"/>
    <w:rsid w:val="003E5A6B"/>
    <w:rsid w:val="003E7825"/>
    <w:rsid w:val="003E7A6F"/>
    <w:rsid w:val="003F0B4A"/>
    <w:rsid w:val="003F0F76"/>
    <w:rsid w:val="003F1086"/>
    <w:rsid w:val="003F18DA"/>
    <w:rsid w:val="003F2AFD"/>
    <w:rsid w:val="003F539A"/>
    <w:rsid w:val="003F5438"/>
    <w:rsid w:val="003F5600"/>
    <w:rsid w:val="003F5780"/>
    <w:rsid w:val="003F603E"/>
    <w:rsid w:val="003F68D4"/>
    <w:rsid w:val="003F6F0F"/>
    <w:rsid w:val="00400CE0"/>
    <w:rsid w:val="00401174"/>
    <w:rsid w:val="00401DED"/>
    <w:rsid w:val="0040232A"/>
    <w:rsid w:val="004039C6"/>
    <w:rsid w:val="00403E2B"/>
    <w:rsid w:val="00404142"/>
    <w:rsid w:val="00404640"/>
    <w:rsid w:val="004070C4"/>
    <w:rsid w:val="0040738C"/>
    <w:rsid w:val="0040753B"/>
    <w:rsid w:val="0041052C"/>
    <w:rsid w:val="004115AD"/>
    <w:rsid w:val="00415C7B"/>
    <w:rsid w:val="00416231"/>
    <w:rsid w:val="0041643D"/>
    <w:rsid w:val="00416896"/>
    <w:rsid w:val="004168C7"/>
    <w:rsid w:val="0041772F"/>
    <w:rsid w:val="00417F6D"/>
    <w:rsid w:val="00420CB2"/>
    <w:rsid w:val="00422187"/>
    <w:rsid w:val="0042249B"/>
    <w:rsid w:val="004229C2"/>
    <w:rsid w:val="00422C7F"/>
    <w:rsid w:val="0042332A"/>
    <w:rsid w:val="004247B7"/>
    <w:rsid w:val="00426DA7"/>
    <w:rsid w:val="004272A9"/>
    <w:rsid w:val="00427333"/>
    <w:rsid w:val="00427F32"/>
    <w:rsid w:val="00431199"/>
    <w:rsid w:val="004323AE"/>
    <w:rsid w:val="00432523"/>
    <w:rsid w:val="00432AD1"/>
    <w:rsid w:val="00434705"/>
    <w:rsid w:val="00434740"/>
    <w:rsid w:val="00435188"/>
    <w:rsid w:val="00435A5F"/>
    <w:rsid w:val="00435C69"/>
    <w:rsid w:val="00436153"/>
    <w:rsid w:val="00436C92"/>
    <w:rsid w:val="0043741D"/>
    <w:rsid w:val="0044101B"/>
    <w:rsid w:val="00441E65"/>
    <w:rsid w:val="0044214E"/>
    <w:rsid w:val="00443407"/>
    <w:rsid w:val="004434A9"/>
    <w:rsid w:val="0044359E"/>
    <w:rsid w:val="004438EE"/>
    <w:rsid w:val="0044569C"/>
    <w:rsid w:val="00450848"/>
    <w:rsid w:val="00450BC4"/>
    <w:rsid w:val="00451D6A"/>
    <w:rsid w:val="00451EE5"/>
    <w:rsid w:val="00452ABF"/>
    <w:rsid w:val="004530D4"/>
    <w:rsid w:val="00453D61"/>
    <w:rsid w:val="00454572"/>
    <w:rsid w:val="00454DF8"/>
    <w:rsid w:val="0045604B"/>
    <w:rsid w:val="00456E07"/>
    <w:rsid w:val="00461887"/>
    <w:rsid w:val="00461B15"/>
    <w:rsid w:val="00462472"/>
    <w:rsid w:val="00462FD4"/>
    <w:rsid w:val="00463132"/>
    <w:rsid w:val="00463143"/>
    <w:rsid w:val="00463D58"/>
    <w:rsid w:val="0046432C"/>
    <w:rsid w:val="0046485C"/>
    <w:rsid w:val="00464A96"/>
    <w:rsid w:val="0046596B"/>
    <w:rsid w:val="004659FB"/>
    <w:rsid w:val="00466809"/>
    <w:rsid w:val="00471810"/>
    <w:rsid w:val="004726AB"/>
    <w:rsid w:val="004735FD"/>
    <w:rsid w:val="00473E23"/>
    <w:rsid w:val="00474A88"/>
    <w:rsid w:val="00474C09"/>
    <w:rsid w:val="00474DBF"/>
    <w:rsid w:val="00474EA7"/>
    <w:rsid w:val="00476494"/>
    <w:rsid w:val="00477DAF"/>
    <w:rsid w:val="0048129D"/>
    <w:rsid w:val="00481E0D"/>
    <w:rsid w:val="00482DAB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3B0D"/>
    <w:rsid w:val="00493B28"/>
    <w:rsid w:val="004954C2"/>
    <w:rsid w:val="00495D4E"/>
    <w:rsid w:val="00495D85"/>
    <w:rsid w:val="00495DF5"/>
    <w:rsid w:val="0049638D"/>
    <w:rsid w:val="00497B25"/>
    <w:rsid w:val="004A1B72"/>
    <w:rsid w:val="004A2B58"/>
    <w:rsid w:val="004A2C4D"/>
    <w:rsid w:val="004A3E06"/>
    <w:rsid w:val="004A5910"/>
    <w:rsid w:val="004A72B5"/>
    <w:rsid w:val="004B06B8"/>
    <w:rsid w:val="004B1DE5"/>
    <w:rsid w:val="004B1F1C"/>
    <w:rsid w:val="004B2992"/>
    <w:rsid w:val="004B3027"/>
    <w:rsid w:val="004B37EB"/>
    <w:rsid w:val="004B4D57"/>
    <w:rsid w:val="004B5982"/>
    <w:rsid w:val="004B5F67"/>
    <w:rsid w:val="004B6BDD"/>
    <w:rsid w:val="004B6E1F"/>
    <w:rsid w:val="004B750C"/>
    <w:rsid w:val="004C047A"/>
    <w:rsid w:val="004C0AC9"/>
    <w:rsid w:val="004C1D73"/>
    <w:rsid w:val="004C3341"/>
    <w:rsid w:val="004C6686"/>
    <w:rsid w:val="004C7294"/>
    <w:rsid w:val="004C7F34"/>
    <w:rsid w:val="004D1988"/>
    <w:rsid w:val="004D1B12"/>
    <w:rsid w:val="004D2296"/>
    <w:rsid w:val="004D2FDC"/>
    <w:rsid w:val="004D30AD"/>
    <w:rsid w:val="004D37E9"/>
    <w:rsid w:val="004D3EC4"/>
    <w:rsid w:val="004D4730"/>
    <w:rsid w:val="004D5B80"/>
    <w:rsid w:val="004E1359"/>
    <w:rsid w:val="004E1E07"/>
    <w:rsid w:val="004E31D8"/>
    <w:rsid w:val="004E348F"/>
    <w:rsid w:val="004E36D8"/>
    <w:rsid w:val="004E36DE"/>
    <w:rsid w:val="004E3B78"/>
    <w:rsid w:val="004E3F85"/>
    <w:rsid w:val="004E45D7"/>
    <w:rsid w:val="004E590E"/>
    <w:rsid w:val="004E63AC"/>
    <w:rsid w:val="004E7675"/>
    <w:rsid w:val="004E7778"/>
    <w:rsid w:val="004F0FEE"/>
    <w:rsid w:val="004F17F7"/>
    <w:rsid w:val="004F2433"/>
    <w:rsid w:val="004F2B56"/>
    <w:rsid w:val="004F2B9B"/>
    <w:rsid w:val="004F5014"/>
    <w:rsid w:val="004F66ED"/>
    <w:rsid w:val="004F75A9"/>
    <w:rsid w:val="004F782D"/>
    <w:rsid w:val="004F7920"/>
    <w:rsid w:val="004F7E4C"/>
    <w:rsid w:val="005012F1"/>
    <w:rsid w:val="005016C6"/>
    <w:rsid w:val="0050222B"/>
    <w:rsid w:val="005049BC"/>
    <w:rsid w:val="00504B6A"/>
    <w:rsid w:val="005051A1"/>
    <w:rsid w:val="00506862"/>
    <w:rsid w:val="005069C6"/>
    <w:rsid w:val="00507CA9"/>
    <w:rsid w:val="00507E6E"/>
    <w:rsid w:val="005103AC"/>
    <w:rsid w:val="00511822"/>
    <w:rsid w:val="005129F6"/>
    <w:rsid w:val="00513573"/>
    <w:rsid w:val="0051457F"/>
    <w:rsid w:val="00514DBC"/>
    <w:rsid w:val="00515897"/>
    <w:rsid w:val="00516C29"/>
    <w:rsid w:val="005173DE"/>
    <w:rsid w:val="005177C0"/>
    <w:rsid w:val="00520A73"/>
    <w:rsid w:val="00520FE2"/>
    <w:rsid w:val="005234B1"/>
    <w:rsid w:val="005240AB"/>
    <w:rsid w:val="00525EA5"/>
    <w:rsid w:val="005273DC"/>
    <w:rsid w:val="0053000D"/>
    <w:rsid w:val="0053037A"/>
    <w:rsid w:val="00531814"/>
    <w:rsid w:val="00532766"/>
    <w:rsid w:val="0053399B"/>
    <w:rsid w:val="00533A32"/>
    <w:rsid w:val="00533CB9"/>
    <w:rsid w:val="00534F9B"/>
    <w:rsid w:val="00535C87"/>
    <w:rsid w:val="005363BD"/>
    <w:rsid w:val="005366DD"/>
    <w:rsid w:val="00536FF2"/>
    <w:rsid w:val="0053712F"/>
    <w:rsid w:val="005379B2"/>
    <w:rsid w:val="0054005D"/>
    <w:rsid w:val="0054013D"/>
    <w:rsid w:val="00541013"/>
    <w:rsid w:val="0054179C"/>
    <w:rsid w:val="00541BCD"/>
    <w:rsid w:val="00541FAA"/>
    <w:rsid w:val="00542CF7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35FC"/>
    <w:rsid w:val="00554794"/>
    <w:rsid w:val="00555323"/>
    <w:rsid w:val="00555B01"/>
    <w:rsid w:val="00556090"/>
    <w:rsid w:val="005569DE"/>
    <w:rsid w:val="0056280E"/>
    <w:rsid w:val="0056388A"/>
    <w:rsid w:val="00563B31"/>
    <w:rsid w:val="00564245"/>
    <w:rsid w:val="0056570B"/>
    <w:rsid w:val="00566D48"/>
    <w:rsid w:val="00567AA1"/>
    <w:rsid w:val="00570662"/>
    <w:rsid w:val="00571199"/>
    <w:rsid w:val="005716FF"/>
    <w:rsid w:val="00571A15"/>
    <w:rsid w:val="00571FCB"/>
    <w:rsid w:val="005724A8"/>
    <w:rsid w:val="00573089"/>
    <w:rsid w:val="005739AB"/>
    <w:rsid w:val="005740C2"/>
    <w:rsid w:val="00574E35"/>
    <w:rsid w:val="005773FA"/>
    <w:rsid w:val="00580FF8"/>
    <w:rsid w:val="00581537"/>
    <w:rsid w:val="005819C6"/>
    <w:rsid w:val="00582508"/>
    <w:rsid w:val="00582F87"/>
    <w:rsid w:val="0058487C"/>
    <w:rsid w:val="00584899"/>
    <w:rsid w:val="00586567"/>
    <w:rsid w:val="00586A8B"/>
    <w:rsid w:val="00586BB7"/>
    <w:rsid w:val="00586CCF"/>
    <w:rsid w:val="005919AA"/>
    <w:rsid w:val="00591A3E"/>
    <w:rsid w:val="00591AB1"/>
    <w:rsid w:val="00591B51"/>
    <w:rsid w:val="00592266"/>
    <w:rsid w:val="00592A67"/>
    <w:rsid w:val="0059628F"/>
    <w:rsid w:val="005A0587"/>
    <w:rsid w:val="005A198A"/>
    <w:rsid w:val="005A3CAA"/>
    <w:rsid w:val="005A3CE1"/>
    <w:rsid w:val="005A41B4"/>
    <w:rsid w:val="005A450C"/>
    <w:rsid w:val="005A5516"/>
    <w:rsid w:val="005A555D"/>
    <w:rsid w:val="005A6BEC"/>
    <w:rsid w:val="005A7A93"/>
    <w:rsid w:val="005A7D80"/>
    <w:rsid w:val="005B03A8"/>
    <w:rsid w:val="005B0A31"/>
    <w:rsid w:val="005B0B48"/>
    <w:rsid w:val="005B3CB1"/>
    <w:rsid w:val="005B4EA5"/>
    <w:rsid w:val="005B56AF"/>
    <w:rsid w:val="005B628A"/>
    <w:rsid w:val="005B6AF7"/>
    <w:rsid w:val="005B6D62"/>
    <w:rsid w:val="005C0F50"/>
    <w:rsid w:val="005C15B5"/>
    <w:rsid w:val="005C29DC"/>
    <w:rsid w:val="005C37E9"/>
    <w:rsid w:val="005C3EFF"/>
    <w:rsid w:val="005C4525"/>
    <w:rsid w:val="005C5EC7"/>
    <w:rsid w:val="005C6119"/>
    <w:rsid w:val="005C61E2"/>
    <w:rsid w:val="005D063C"/>
    <w:rsid w:val="005D083C"/>
    <w:rsid w:val="005D0C83"/>
    <w:rsid w:val="005D0EB8"/>
    <w:rsid w:val="005D34DB"/>
    <w:rsid w:val="005D4EC8"/>
    <w:rsid w:val="005D59D8"/>
    <w:rsid w:val="005D6A52"/>
    <w:rsid w:val="005D715F"/>
    <w:rsid w:val="005D7849"/>
    <w:rsid w:val="005E2133"/>
    <w:rsid w:val="005E2751"/>
    <w:rsid w:val="005E27FE"/>
    <w:rsid w:val="005E2E96"/>
    <w:rsid w:val="005E410D"/>
    <w:rsid w:val="005E6671"/>
    <w:rsid w:val="005E7920"/>
    <w:rsid w:val="005E7996"/>
    <w:rsid w:val="005F023C"/>
    <w:rsid w:val="005F1FA9"/>
    <w:rsid w:val="005F200F"/>
    <w:rsid w:val="005F2522"/>
    <w:rsid w:val="005F4184"/>
    <w:rsid w:val="005F422F"/>
    <w:rsid w:val="005F4933"/>
    <w:rsid w:val="005F59F2"/>
    <w:rsid w:val="005F5D8B"/>
    <w:rsid w:val="005F5FF5"/>
    <w:rsid w:val="005F69FF"/>
    <w:rsid w:val="005F6E14"/>
    <w:rsid w:val="005F70B0"/>
    <w:rsid w:val="006012AC"/>
    <w:rsid w:val="006027EC"/>
    <w:rsid w:val="006037B1"/>
    <w:rsid w:val="00603B06"/>
    <w:rsid w:val="00604828"/>
    <w:rsid w:val="00604E42"/>
    <w:rsid w:val="0060532C"/>
    <w:rsid w:val="0060585E"/>
    <w:rsid w:val="006069C8"/>
    <w:rsid w:val="00607061"/>
    <w:rsid w:val="0060736C"/>
    <w:rsid w:val="00611BB8"/>
    <w:rsid w:val="006129B4"/>
    <w:rsid w:val="00613F01"/>
    <w:rsid w:val="00614143"/>
    <w:rsid w:val="00621158"/>
    <w:rsid w:val="006223EE"/>
    <w:rsid w:val="0062351D"/>
    <w:rsid w:val="00624A6C"/>
    <w:rsid w:val="00626A13"/>
    <w:rsid w:val="00630969"/>
    <w:rsid w:val="00630B1B"/>
    <w:rsid w:val="006314FD"/>
    <w:rsid w:val="006317B0"/>
    <w:rsid w:val="0063460A"/>
    <w:rsid w:val="00634B88"/>
    <w:rsid w:val="00634C9F"/>
    <w:rsid w:val="00634F3C"/>
    <w:rsid w:val="006355A3"/>
    <w:rsid w:val="00635E7B"/>
    <w:rsid w:val="00641880"/>
    <w:rsid w:val="00641CA3"/>
    <w:rsid w:val="0064221C"/>
    <w:rsid w:val="0064265E"/>
    <w:rsid w:val="00647650"/>
    <w:rsid w:val="00647D22"/>
    <w:rsid w:val="00647EE0"/>
    <w:rsid w:val="00647FC6"/>
    <w:rsid w:val="006506E8"/>
    <w:rsid w:val="00653585"/>
    <w:rsid w:val="00653906"/>
    <w:rsid w:val="00656162"/>
    <w:rsid w:val="00657AF9"/>
    <w:rsid w:val="0066084F"/>
    <w:rsid w:val="006609A0"/>
    <w:rsid w:val="00660AA1"/>
    <w:rsid w:val="00661E67"/>
    <w:rsid w:val="00663456"/>
    <w:rsid w:val="00663541"/>
    <w:rsid w:val="00665926"/>
    <w:rsid w:val="0067034A"/>
    <w:rsid w:val="00670503"/>
    <w:rsid w:val="006705AB"/>
    <w:rsid w:val="0067076D"/>
    <w:rsid w:val="006707E6"/>
    <w:rsid w:val="00670B29"/>
    <w:rsid w:val="006729A6"/>
    <w:rsid w:val="00673C0A"/>
    <w:rsid w:val="00674DB8"/>
    <w:rsid w:val="006774BF"/>
    <w:rsid w:val="006777C7"/>
    <w:rsid w:val="00677B01"/>
    <w:rsid w:val="00677BFA"/>
    <w:rsid w:val="00680F28"/>
    <w:rsid w:val="006816C2"/>
    <w:rsid w:val="006826A7"/>
    <w:rsid w:val="00682A1E"/>
    <w:rsid w:val="006832AD"/>
    <w:rsid w:val="006836BF"/>
    <w:rsid w:val="00684B39"/>
    <w:rsid w:val="00685C04"/>
    <w:rsid w:val="00685F10"/>
    <w:rsid w:val="006867E0"/>
    <w:rsid w:val="00687E85"/>
    <w:rsid w:val="006906DF"/>
    <w:rsid w:val="00690AF1"/>
    <w:rsid w:val="0069426D"/>
    <w:rsid w:val="006952B5"/>
    <w:rsid w:val="006954AA"/>
    <w:rsid w:val="00695CAC"/>
    <w:rsid w:val="006A047E"/>
    <w:rsid w:val="006A5F18"/>
    <w:rsid w:val="006A6201"/>
    <w:rsid w:val="006A75C1"/>
    <w:rsid w:val="006A7EE5"/>
    <w:rsid w:val="006B450E"/>
    <w:rsid w:val="006B4D64"/>
    <w:rsid w:val="006B4FCB"/>
    <w:rsid w:val="006B5457"/>
    <w:rsid w:val="006B567E"/>
    <w:rsid w:val="006B5BCA"/>
    <w:rsid w:val="006B7368"/>
    <w:rsid w:val="006B7373"/>
    <w:rsid w:val="006C00C4"/>
    <w:rsid w:val="006C1B52"/>
    <w:rsid w:val="006C1C63"/>
    <w:rsid w:val="006C1E09"/>
    <w:rsid w:val="006C4BE5"/>
    <w:rsid w:val="006C661E"/>
    <w:rsid w:val="006C67E6"/>
    <w:rsid w:val="006C704B"/>
    <w:rsid w:val="006C72A1"/>
    <w:rsid w:val="006D2894"/>
    <w:rsid w:val="006D2A0F"/>
    <w:rsid w:val="006D2D17"/>
    <w:rsid w:val="006D369D"/>
    <w:rsid w:val="006D4F26"/>
    <w:rsid w:val="006D6966"/>
    <w:rsid w:val="006D7CCD"/>
    <w:rsid w:val="006D7E75"/>
    <w:rsid w:val="006E09F1"/>
    <w:rsid w:val="006E33EC"/>
    <w:rsid w:val="006E39B8"/>
    <w:rsid w:val="006E3D82"/>
    <w:rsid w:val="006E5802"/>
    <w:rsid w:val="006E5F5D"/>
    <w:rsid w:val="006E61CE"/>
    <w:rsid w:val="006E7D98"/>
    <w:rsid w:val="006F0C92"/>
    <w:rsid w:val="006F1FB4"/>
    <w:rsid w:val="006F227C"/>
    <w:rsid w:val="006F28D0"/>
    <w:rsid w:val="006F2D62"/>
    <w:rsid w:val="006F417C"/>
    <w:rsid w:val="006F4477"/>
    <w:rsid w:val="006F44E6"/>
    <w:rsid w:val="006F69C9"/>
    <w:rsid w:val="006F6B01"/>
    <w:rsid w:val="006F6DB6"/>
    <w:rsid w:val="006F6FF3"/>
    <w:rsid w:val="006F73E9"/>
    <w:rsid w:val="00700A8A"/>
    <w:rsid w:val="007020EC"/>
    <w:rsid w:val="00702929"/>
    <w:rsid w:val="007029B1"/>
    <w:rsid w:val="0070373A"/>
    <w:rsid w:val="0070409A"/>
    <w:rsid w:val="00704BB8"/>
    <w:rsid w:val="00704C07"/>
    <w:rsid w:val="00705B45"/>
    <w:rsid w:val="00706275"/>
    <w:rsid w:val="00706FCF"/>
    <w:rsid w:val="007118B2"/>
    <w:rsid w:val="00711E91"/>
    <w:rsid w:val="0071273A"/>
    <w:rsid w:val="007143D2"/>
    <w:rsid w:val="00714E0B"/>
    <w:rsid w:val="007167E0"/>
    <w:rsid w:val="00717248"/>
    <w:rsid w:val="00717361"/>
    <w:rsid w:val="00717C59"/>
    <w:rsid w:val="007207BD"/>
    <w:rsid w:val="00721872"/>
    <w:rsid w:val="00722162"/>
    <w:rsid w:val="00722A3E"/>
    <w:rsid w:val="00723DBF"/>
    <w:rsid w:val="00724888"/>
    <w:rsid w:val="007257E7"/>
    <w:rsid w:val="00726333"/>
    <w:rsid w:val="00726AE4"/>
    <w:rsid w:val="00727255"/>
    <w:rsid w:val="00727450"/>
    <w:rsid w:val="00727650"/>
    <w:rsid w:val="00730223"/>
    <w:rsid w:val="00730FA5"/>
    <w:rsid w:val="007310A5"/>
    <w:rsid w:val="007325AB"/>
    <w:rsid w:val="00733032"/>
    <w:rsid w:val="007353F4"/>
    <w:rsid w:val="00735DAC"/>
    <w:rsid w:val="00735F7F"/>
    <w:rsid w:val="0073737B"/>
    <w:rsid w:val="00737C1E"/>
    <w:rsid w:val="00740EC6"/>
    <w:rsid w:val="00741A64"/>
    <w:rsid w:val="00744080"/>
    <w:rsid w:val="007446B8"/>
    <w:rsid w:val="00744BA7"/>
    <w:rsid w:val="00744EFD"/>
    <w:rsid w:val="007458F3"/>
    <w:rsid w:val="0074598D"/>
    <w:rsid w:val="00746D9A"/>
    <w:rsid w:val="00747500"/>
    <w:rsid w:val="00752569"/>
    <w:rsid w:val="00753051"/>
    <w:rsid w:val="00753666"/>
    <w:rsid w:val="007552B1"/>
    <w:rsid w:val="0075535E"/>
    <w:rsid w:val="00755B53"/>
    <w:rsid w:val="00756611"/>
    <w:rsid w:val="0075689C"/>
    <w:rsid w:val="00757A77"/>
    <w:rsid w:val="00757EE1"/>
    <w:rsid w:val="00760E4D"/>
    <w:rsid w:val="00760F9A"/>
    <w:rsid w:val="00761C72"/>
    <w:rsid w:val="00761ED3"/>
    <w:rsid w:val="0076226B"/>
    <w:rsid w:val="00764111"/>
    <w:rsid w:val="007648BC"/>
    <w:rsid w:val="007657E8"/>
    <w:rsid w:val="00766297"/>
    <w:rsid w:val="00766455"/>
    <w:rsid w:val="00767A87"/>
    <w:rsid w:val="00767BE4"/>
    <w:rsid w:val="00771E92"/>
    <w:rsid w:val="00774EC8"/>
    <w:rsid w:val="0077510D"/>
    <w:rsid w:val="007752A7"/>
    <w:rsid w:val="00775745"/>
    <w:rsid w:val="00776C67"/>
    <w:rsid w:val="0077758B"/>
    <w:rsid w:val="00777886"/>
    <w:rsid w:val="00782714"/>
    <w:rsid w:val="007832E0"/>
    <w:rsid w:val="0078363E"/>
    <w:rsid w:val="00784E3C"/>
    <w:rsid w:val="007853B3"/>
    <w:rsid w:val="00786783"/>
    <w:rsid w:val="00790491"/>
    <w:rsid w:val="007904CF"/>
    <w:rsid w:val="0079176C"/>
    <w:rsid w:val="00791F32"/>
    <w:rsid w:val="00792026"/>
    <w:rsid w:val="00792178"/>
    <w:rsid w:val="00792238"/>
    <w:rsid w:val="00794504"/>
    <w:rsid w:val="007957A3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59B5"/>
    <w:rsid w:val="007A5C86"/>
    <w:rsid w:val="007A632B"/>
    <w:rsid w:val="007A66AF"/>
    <w:rsid w:val="007A7BE3"/>
    <w:rsid w:val="007B0223"/>
    <w:rsid w:val="007B087F"/>
    <w:rsid w:val="007B10A7"/>
    <w:rsid w:val="007B1544"/>
    <w:rsid w:val="007B198C"/>
    <w:rsid w:val="007B1C9D"/>
    <w:rsid w:val="007B3A49"/>
    <w:rsid w:val="007B4B72"/>
    <w:rsid w:val="007B564B"/>
    <w:rsid w:val="007B56FD"/>
    <w:rsid w:val="007C0D10"/>
    <w:rsid w:val="007C137A"/>
    <w:rsid w:val="007C1C0F"/>
    <w:rsid w:val="007C1F2C"/>
    <w:rsid w:val="007C2383"/>
    <w:rsid w:val="007C2535"/>
    <w:rsid w:val="007C2906"/>
    <w:rsid w:val="007C3687"/>
    <w:rsid w:val="007C3F17"/>
    <w:rsid w:val="007C4369"/>
    <w:rsid w:val="007C5090"/>
    <w:rsid w:val="007D00E9"/>
    <w:rsid w:val="007D073B"/>
    <w:rsid w:val="007D07FF"/>
    <w:rsid w:val="007D0873"/>
    <w:rsid w:val="007D1347"/>
    <w:rsid w:val="007D15AF"/>
    <w:rsid w:val="007D2AC0"/>
    <w:rsid w:val="007D2FEE"/>
    <w:rsid w:val="007D317A"/>
    <w:rsid w:val="007D441F"/>
    <w:rsid w:val="007D49DC"/>
    <w:rsid w:val="007D528B"/>
    <w:rsid w:val="007D5CAE"/>
    <w:rsid w:val="007D6CAC"/>
    <w:rsid w:val="007D745E"/>
    <w:rsid w:val="007D7CD0"/>
    <w:rsid w:val="007E024F"/>
    <w:rsid w:val="007E0427"/>
    <w:rsid w:val="007E097A"/>
    <w:rsid w:val="007E1705"/>
    <w:rsid w:val="007E1B8C"/>
    <w:rsid w:val="007E27FD"/>
    <w:rsid w:val="007E2CA4"/>
    <w:rsid w:val="007E3805"/>
    <w:rsid w:val="007E4A55"/>
    <w:rsid w:val="007E4AF0"/>
    <w:rsid w:val="007E58F1"/>
    <w:rsid w:val="007E7695"/>
    <w:rsid w:val="007F01F7"/>
    <w:rsid w:val="007F1145"/>
    <w:rsid w:val="007F239A"/>
    <w:rsid w:val="007F28D5"/>
    <w:rsid w:val="007F36E4"/>
    <w:rsid w:val="007F433F"/>
    <w:rsid w:val="007F4900"/>
    <w:rsid w:val="007F4929"/>
    <w:rsid w:val="007F5007"/>
    <w:rsid w:val="007F7FAD"/>
    <w:rsid w:val="00802675"/>
    <w:rsid w:val="00803793"/>
    <w:rsid w:val="00804DB2"/>
    <w:rsid w:val="008054B5"/>
    <w:rsid w:val="00806AA7"/>
    <w:rsid w:val="00806B88"/>
    <w:rsid w:val="00806CB2"/>
    <w:rsid w:val="00806F88"/>
    <w:rsid w:val="00807334"/>
    <w:rsid w:val="00807491"/>
    <w:rsid w:val="00807C6D"/>
    <w:rsid w:val="0081120D"/>
    <w:rsid w:val="00812781"/>
    <w:rsid w:val="00812B21"/>
    <w:rsid w:val="00812EE3"/>
    <w:rsid w:val="008141AF"/>
    <w:rsid w:val="008143D4"/>
    <w:rsid w:val="00817A16"/>
    <w:rsid w:val="008203CE"/>
    <w:rsid w:val="00820EA5"/>
    <w:rsid w:val="00823011"/>
    <w:rsid w:val="00823A28"/>
    <w:rsid w:val="008245A5"/>
    <w:rsid w:val="008252B8"/>
    <w:rsid w:val="00825EFE"/>
    <w:rsid w:val="00826B22"/>
    <w:rsid w:val="0082745D"/>
    <w:rsid w:val="00827897"/>
    <w:rsid w:val="008302CB"/>
    <w:rsid w:val="0083139B"/>
    <w:rsid w:val="00832773"/>
    <w:rsid w:val="00832B70"/>
    <w:rsid w:val="00832E35"/>
    <w:rsid w:val="008331E5"/>
    <w:rsid w:val="0083369D"/>
    <w:rsid w:val="0083395D"/>
    <w:rsid w:val="00833DED"/>
    <w:rsid w:val="008344E0"/>
    <w:rsid w:val="00835D57"/>
    <w:rsid w:val="00837891"/>
    <w:rsid w:val="00837C1A"/>
    <w:rsid w:val="00837D8F"/>
    <w:rsid w:val="00837D9C"/>
    <w:rsid w:val="00840040"/>
    <w:rsid w:val="008403E9"/>
    <w:rsid w:val="00840679"/>
    <w:rsid w:val="00841A17"/>
    <w:rsid w:val="0084362E"/>
    <w:rsid w:val="00843AE2"/>
    <w:rsid w:val="00843C20"/>
    <w:rsid w:val="008443CB"/>
    <w:rsid w:val="008457D6"/>
    <w:rsid w:val="008465F2"/>
    <w:rsid w:val="00847594"/>
    <w:rsid w:val="0085038B"/>
    <w:rsid w:val="008527BD"/>
    <w:rsid w:val="00852A85"/>
    <w:rsid w:val="008545A3"/>
    <w:rsid w:val="008551B5"/>
    <w:rsid w:val="00855718"/>
    <w:rsid w:val="0085648A"/>
    <w:rsid w:val="008575AC"/>
    <w:rsid w:val="00857B21"/>
    <w:rsid w:val="00861259"/>
    <w:rsid w:val="00863B92"/>
    <w:rsid w:val="008679E9"/>
    <w:rsid w:val="008702DD"/>
    <w:rsid w:val="008707C2"/>
    <w:rsid w:val="00870A18"/>
    <w:rsid w:val="00873097"/>
    <w:rsid w:val="008735D8"/>
    <w:rsid w:val="00875915"/>
    <w:rsid w:val="00875F48"/>
    <w:rsid w:val="00877030"/>
    <w:rsid w:val="00877433"/>
    <w:rsid w:val="00877D58"/>
    <w:rsid w:val="008816C5"/>
    <w:rsid w:val="0088199F"/>
    <w:rsid w:val="00882744"/>
    <w:rsid w:val="00884B42"/>
    <w:rsid w:val="008856E1"/>
    <w:rsid w:val="00886574"/>
    <w:rsid w:val="0088659E"/>
    <w:rsid w:val="00886A3D"/>
    <w:rsid w:val="00887352"/>
    <w:rsid w:val="008873AE"/>
    <w:rsid w:val="0088760E"/>
    <w:rsid w:val="00890CCC"/>
    <w:rsid w:val="00891024"/>
    <w:rsid w:val="00891473"/>
    <w:rsid w:val="008918BB"/>
    <w:rsid w:val="00892E28"/>
    <w:rsid w:val="00894258"/>
    <w:rsid w:val="008953B6"/>
    <w:rsid w:val="00895C68"/>
    <w:rsid w:val="00896A85"/>
    <w:rsid w:val="00896B20"/>
    <w:rsid w:val="008977B5"/>
    <w:rsid w:val="00897DE9"/>
    <w:rsid w:val="008A0313"/>
    <w:rsid w:val="008A0B2D"/>
    <w:rsid w:val="008A0C9E"/>
    <w:rsid w:val="008A1743"/>
    <w:rsid w:val="008A1E23"/>
    <w:rsid w:val="008A2449"/>
    <w:rsid w:val="008A2EFE"/>
    <w:rsid w:val="008A3617"/>
    <w:rsid w:val="008A412B"/>
    <w:rsid w:val="008A415B"/>
    <w:rsid w:val="008A51DE"/>
    <w:rsid w:val="008A6AFD"/>
    <w:rsid w:val="008A6B5B"/>
    <w:rsid w:val="008A7450"/>
    <w:rsid w:val="008A7697"/>
    <w:rsid w:val="008A7A8B"/>
    <w:rsid w:val="008A7CD5"/>
    <w:rsid w:val="008B08B9"/>
    <w:rsid w:val="008B24BD"/>
    <w:rsid w:val="008B2B7E"/>
    <w:rsid w:val="008B3DA0"/>
    <w:rsid w:val="008B4D5D"/>
    <w:rsid w:val="008B55C5"/>
    <w:rsid w:val="008B5976"/>
    <w:rsid w:val="008B5DE8"/>
    <w:rsid w:val="008B7C3E"/>
    <w:rsid w:val="008C02AC"/>
    <w:rsid w:val="008C0BC4"/>
    <w:rsid w:val="008C1414"/>
    <w:rsid w:val="008C2672"/>
    <w:rsid w:val="008C3E2E"/>
    <w:rsid w:val="008C5556"/>
    <w:rsid w:val="008C6920"/>
    <w:rsid w:val="008C7650"/>
    <w:rsid w:val="008D0B47"/>
    <w:rsid w:val="008D2273"/>
    <w:rsid w:val="008D2988"/>
    <w:rsid w:val="008D3730"/>
    <w:rsid w:val="008D3FE5"/>
    <w:rsid w:val="008D6301"/>
    <w:rsid w:val="008D724E"/>
    <w:rsid w:val="008D74AD"/>
    <w:rsid w:val="008D7FF0"/>
    <w:rsid w:val="008E0A6F"/>
    <w:rsid w:val="008E10FA"/>
    <w:rsid w:val="008E1E1D"/>
    <w:rsid w:val="008E2256"/>
    <w:rsid w:val="008E2C9A"/>
    <w:rsid w:val="008E4D0E"/>
    <w:rsid w:val="008E54E7"/>
    <w:rsid w:val="008E74D1"/>
    <w:rsid w:val="008F0199"/>
    <w:rsid w:val="008F139F"/>
    <w:rsid w:val="008F1723"/>
    <w:rsid w:val="008F1843"/>
    <w:rsid w:val="008F1CCA"/>
    <w:rsid w:val="008F2785"/>
    <w:rsid w:val="008F2E3B"/>
    <w:rsid w:val="008F30E2"/>
    <w:rsid w:val="008F35CB"/>
    <w:rsid w:val="008F4E8F"/>
    <w:rsid w:val="008F5A00"/>
    <w:rsid w:val="008F5A20"/>
    <w:rsid w:val="008F6119"/>
    <w:rsid w:val="008F75E7"/>
    <w:rsid w:val="009021BC"/>
    <w:rsid w:val="0090255E"/>
    <w:rsid w:val="0090283A"/>
    <w:rsid w:val="00902AF0"/>
    <w:rsid w:val="00904C29"/>
    <w:rsid w:val="00904C85"/>
    <w:rsid w:val="00905B8C"/>
    <w:rsid w:val="00906756"/>
    <w:rsid w:val="00910150"/>
    <w:rsid w:val="0091060D"/>
    <w:rsid w:val="00912013"/>
    <w:rsid w:val="009124B8"/>
    <w:rsid w:val="00913817"/>
    <w:rsid w:val="00913FAE"/>
    <w:rsid w:val="009142C5"/>
    <w:rsid w:val="00915444"/>
    <w:rsid w:val="00916065"/>
    <w:rsid w:val="00916FBD"/>
    <w:rsid w:val="00917569"/>
    <w:rsid w:val="009200E9"/>
    <w:rsid w:val="00921042"/>
    <w:rsid w:val="00922431"/>
    <w:rsid w:val="009232F0"/>
    <w:rsid w:val="00923CCE"/>
    <w:rsid w:val="00924B59"/>
    <w:rsid w:val="00925128"/>
    <w:rsid w:val="0092678E"/>
    <w:rsid w:val="00926A22"/>
    <w:rsid w:val="00927162"/>
    <w:rsid w:val="009271C7"/>
    <w:rsid w:val="0093034E"/>
    <w:rsid w:val="00931412"/>
    <w:rsid w:val="0093148C"/>
    <w:rsid w:val="00931831"/>
    <w:rsid w:val="00931970"/>
    <w:rsid w:val="00931D65"/>
    <w:rsid w:val="009323CB"/>
    <w:rsid w:val="00932486"/>
    <w:rsid w:val="0093252B"/>
    <w:rsid w:val="00932582"/>
    <w:rsid w:val="0093358B"/>
    <w:rsid w:val="00934355"/>
    <w:rsid w:val="00935973"/>
    <w:rsid w:val="00937CC4"/>
    <w:rsid w:val="00940327"/>
    <w:rsid w:val="00940D23"/>
    <w:rsid w:val="00947794"/>
    <w:rsid w:val="0095102E"/>
    <w:rsid w:val="00951972"/>
    <w:rsid w:val="009521CC"/>
    <w:rsid w:val="00952EA7"/>
    <w:rsid w:val="00953217"/>
    <w:rsid w:val="0095394D"/>
    <w:rsid w:val="00954C09"/>
    <w:rsid w:val="00955251"/>
    <w:rsid w:val="00955794"/>
    <w:rsid w:val="00955C4D"/>
    <w:rsid w:val="009561D4"/>
    <w:rsid w:val="00956358"/>
    <w:rsid w:val="0095742B"/>
    <w:rsid w:val="009577CC"/>
    <w:rsid w:val="00957800"/>
    <w:rsid w:val="0095780D"/>
    <w:rsid w:val="00960691"/>
    <w:rsid w:val="00961349"/>
    <w:rsid w:val="00961B61"/>
    <w:rsid w:val="00961FBA"/>
    <w:rsid w:val="009630C3"/>
    <w:rsid w:val="00963BA8"/>
    <w:rsid w:val="00965758"/>
    <w:rsid w:val="00965C7F"/>
    <w:rsid w:val="00966622"/>
    <w:rsid w:val="0096676F"/>
    <w:rsid w:val="00967ECF"/>
    <w:rsid w:val="00970B67"/>
    <w:rsid w:val="009739C7"/>
    <w:rsid w:val="009743C7"/>
    <w:rsid w:val="009771F8"/>
    <w:rsid w:val="0097778F"/>
    <w:rsid w:val="00977E48"/>
    <w:rsid w:val="00977EE6"/>
    <w:rsid w:val="00980392"/>
    <w:rsid w:val="009809C3"/>
    <w:rsid w:val="00980B22"/>
    <w:rsid w:val="009819D7"/>
    <w:rsid w:val="0098539F"/>
    <w:rsid w:val="00985891"/>
    <w:rsid w:val="0098764A"/>
    <w:rsid w:val="009905B7"/>
    <w:rsid w:val="009909AC"/>
    <w:rsid w:val="00991471"/>
    <w:rsid w:val="00991FC3"/>
    <w:rsid w:val="00994AFF"/>
    <w:rsid w:val="00994CCA"/>
    <w:rsid w:val="009957F4"/>
    <w:rsid w:val="00995D47"/>
    <w:rsid w:val="009A0101"/>
    <w:rsid w:val="009A11A4"/>
    <w:rsid w:val="009A2053"/>
    <w:rsid w:val="009A229C"/>
    <w:rsid w:val="009A510A"/>
    <w:rsid w:val="009A5772"/>
    <w:rsid w:val="009A60D6"/>
    <w:rsid w:val="009A648C"/>
    <w:rsid w:val="009A7CE3"/>
    <w:rsid w:val="009A7E0F"/>
    <w:rsid w:val="009B044C"/>
    <w:rsid w:val="009B049A"/>
    <w:rsid w:val="009B09FC"/>
    <w:rsid w:val="009B18A6"/>
    <w:rsid w:val="009B2699"/>
    <w:rsid w:val="009B30E6"/>
    <w:rsid w:val="009B3E77"/>
    <w:rsid w:val="009B6360"/>
    <w:rsid w:val="009B741A"/>
    <w:rsid w:val="009B786F"/>
    <w:rsid w:val="009B7BD4"/>
    <w:rsid w:val="009B7C6C"/>
    <w:rsid w:val="009C2605"/>
    <w:rsid w:val="009C2D9F"/>
    <w:rsid w:val="009C2FBB"/>
    <w:rsid w:val="009C310F"/>
    <w:rsid w:val="009C452B"/>
    <w:rsid w:val="009C479F"/>
    <w:rsid w:val="009C780A"/>
    <w:rsid w:val="009C7AC9"/>
    <w:rsid w:val="009C7C3C"/>
    <w:rsid w:val="009C7E14"/>
    <w:rsid w:val="009D044A"/>
    <w:rsid w:val="009D2101"/>
    <w:rsid w:val="009D48BD"/>
    <w:rsid w:val="009D6CEB"/>
    <w:rsid w:val="009D7CF1"/>
    <w:rsid w:val="009E0A68"/>
    <w:rsid w:val="009E0B20"/>
    <w:rsid w:val="009E108D"/>
    <w:rsid w:val="009E1368"/>
    <w:rsid w:val="009E27DD"/>
    <w:rsid w:val="009E2DB9"/>
    <w:rsid w:val="009E44EC"/>
    <w:rsid w:val="009E452E"/>
    <w:rsid w:val="009E51B9"/>
    <w:rsid w:val="009E6D7F"/>
    <w:rsid w:val="009E7BE2"/>
    <w:rsid w:val="009F113E"/>
    <w:rsid w:val="009F16B5"/>
    <w:rsid w:val="009F1A2D"/>
    <w:rsid w:val="009F1AD8"/>
    <w:rsid w:val="009F1D70"/>
    <w:rsid w:val="009F222C"/>
    <w:rsid w:val="009F3380"/>
    <w:rsid w:val="009F3D7F"/>
    <w:rsid w:val="009F3E6B"/>
    <w:rsid w:val="009F4D1C"/>
    <w:rsid w:val="009F5040"/>
    <w:rsid w:val="009F623E"/>
    <w:rsid w:val="009F6721"/>
    <w:rsid w:val="009F6AB1"/>
    <w:rsid w:val="009F72B5"/>
    <w:rsid w:val="009F7436"/>
    <w:rsid w:val="00A01ED0"/>
    <w:rsid w:val="00A024B6"/>
    <w:rsid w:val="00A02831"/>
    <w:rsid w:val="00A0363F"/>
    <w:rsid w:val="00A0418D"/>
    <w:rsid w:val="00A04571"/>
    <w:rsid w:val="00A059C5"/>
    <w:rsid w:val="00A062FA"/>
    <w:rsid w:val="00A06FCF"/>
    <w:rsid w:val="00A1055A"/>
    <w:rsid w:val="00A117D3"/>
    <w:rsid w:val="00A117F0"/>
    <w:rsid w:val="00A11B25"/>
    <w:rsid w:val="00A1226A"/>
    <w:rsid w:val="00A12F6B"/>
    <w:rsid w:val="00A14FA8"/>
    <w:rsid w:val="00A16F4F"/>
    <w:rsid w:val="00A172B8"/>
    <w:rsid w:val="00A17B42"/>
    <w:rsid w:val="00A20CF3"/>
    <w:rsid w:val="00A216FF"/>
    <w:rsid w:val="00A22968"/>
    <w:rsid w:val="00A24B81"/>
    <w:rsid w:val="00A25247"/>
    <w:rsid w:val="00A25367"/>
    <w:rsid w:val="00A264A3"/>
    <w:rsid w:val="00A267F9"/>
    <w:rsid w:val="00A27545"/>
    <w:rsid w:val="00A27C40"/>
    <w:rsid w:val="00A27EBE"/>
    <w:rsid w:val="00A31DFC"/>
    <w:rsid w:val="00A31EC4"/>
    <w:rsid w:val="00A352CE"/>
    <w:rsid w:val="00A352F3"/>
    <w:rsid w:val="00A366D0"/>
    <w:rsid w:val="00A370A2"/>
    <w:rsid w:val="00A4015B"/>
    <w:rsid w:val="00A40BF6"/>
    <w:rsid w:val="00A41827"/>
    <w:rsid w:val="00A4219D"/>
    <w:rsid w:val="00A42390"/>
    <w:rsid w:val="00A442F7"/>
    <w:rsid w:val="00A4567C"/>
    <w:rsid w:val="00A460BB"/>
    <w:rsid w:val="00A47202"/>
    <w:rsid w:val="00A47359"/>
    <w:rsid w:val="00A5142E"/>
    <w:rsid w:val="00A524BE"/>
    <w:rsid w:val="00A53307"/>
    <w:rsid w:val="00A541C6"/>
    <w:rsid w:val="00A552C2"/>
    <w:rsid w:val="00A55401"/>
    <w:rsid w:val="00A564DD"/>
    <w:rsid w:val="00A57B39"/>
    <w:rsid w:val="00A57CD5"/>
    <w:rsid w:val="00A60118"/>
    <w:rsid w:val="00A60C39"/>
    <w:rsid w:val="00A6179A"/>
    <w:rsid w:val="00A62305"/>
    <w:rsid w:val="00A64B9E"/>
    <w:rsid w:val="00A65471"/>
    <w:rsid w:val="00A65A98"/>
    <w:rsid w:val="00A66301"/>
    <w:rsid w:val="00A66741"/>
    <w:rsid w:val="00A70335"/>
    <w:rsid w:val="00A70635"/>
    <w:rsid w:val="00A70A22"/>
    <w:rsid w:val="00A70F89"/>
    <w:rsid w:val="00A7140F"/>
    <w:rsid w:val="00A73758"/>
    <w:rsid w:val="00A7442B"/>
    <w:rsid w:val="00A7648E"/>
    <w:rsid w:val="00A76ABF"/>
    <w:rsid w:val="00A81DDD"/>
    <w:rsid w:val="00A8279C"/>
    <w:rsid w:val="00A82D3F"/>
    <w:rsid w:val="00A83307"/>
    <w:rsid w:val="00A83D94"/>
    <w:rsid w:val="00A85A74"/>
    <w:rsid w:val="00A86CA0"/>
    <w:rsid w:val="00A86E87"/>
    <w:rsid w:val="00A87491"/>
    <w:rsid w:val="00A87BD2"/>
    <w:rsid w:val="00A906F5"/>
    <w:rsid w:val="00A90787"/>
    <w:rsid w:val="00A90E83"/>
    <w:rsid w:val="00A91AD4"/>
    <w:rsid w:val="00A91E07"/>
    <w:rsid w:val="00A93DF8"/>
    <w:rsid w:val="00A94102"/>
    <w:rsid w:val="00A957D3"/>
    <w:rsid w:val="00A96419"/>
    <w:rsid w:val="00A9682D"/>
    <w:rsid w:val="00A9769F"/>
    <w:rsid w:val="00AA0382"/>
    <w:rsid w:val="00AA1782"/>
    <w:rsid w:val="00AA2F06"/>
    <w:rsid w:val="00AA33C9"/>
    <w:rsid w:val="00AA3419"/>
    <w:rsid w:val="00AA3722"/>
    <w:rsid w:val="00AA381F"/>
    <w:rsid w:val="00AA399C"/>
    <w:rsid w:val="00AA4CD3"/>
    <w:rsid w:val="00AA5071"/>
    <w:rsid w:val="00AA5325"/>
    <w:rsid w:val="00AA5C6E"/>
    <w:rsid w:val="00AA6811"/>
    <w:rsid w:val="00AA6BA2"/>
    <w:rsid w:val="00AA6D09"/>
    <w:rsid w:val="00AB2D0E"/>
    <w:rsid w:val="00AB4022"/>
    <w:rsid w:val="00AB487E"/>
    <w:rsid w:val="00AB5472"/>
    <w:rsid w:val="00AB6B6E"/>
    <w:rsid w:val="00AB6E6A"/>
    <w:rsid w:val="00AB78B2"/>
    <w:rsid w:val="00AC1687"/>
    <w:rsid w:val="00AC1909"/>
    <w:rsid w:val="00AC2B30"/>
    <w:rsid w:val="00AC32F4"/>
    <w:rsid w:val="00AC4F19"/>
    <w:rsid w:val="00AC539B"/>
    <w:rsid w:val="00AC64E2"/>
    <w:rsid w:val="00AC79B5"/>
    <w:rsid w:val="00AD1744"/>
    <w:rsid w:val="00AD1FC8"/>
    <w:rsid w:val="00AD2658"/>
    <w:rsid w:val="00AD2FB3"/>
    <w:rsid w:val="00AD3C2E"/>
    <w:rsid w:val="00AD4902"/>
    <w:rsid w:val="00AD5530"/>
    <w:rsid w:val="00AD5A19"/>
    <w:rsid w:val="00AD5BC8"/>
    <w:rsid w:val="00AD665B"/>
    <w:rsid w:val="00AE15F2"/>
    <w:rsid w:val="00AE170B"/>
    <w:rsid w:val="00AE1BB8"/>
    <w:rsid w:val="00AE2CEE"/>
    <w:rsid w:val="00AE328B"/>
    <w:rsid w:val="00AE36B0"/>
    <w:rsid w:val="00AE3B04"/>
    <w:rsid w:val="00AE3CFC"/>
    <w:rsid w:val="00AE46D9"/>
    <w:rsid w:val="00AE66F7"/>
    <w:rsid w:val="00AE699E"/>
    <w:rsid w:val="00AE7DBD"/>
    <w:rsid w:val="00AF10A3"/>
    <w:rsid w:val="00AF1687"/>
    <w:rsid w:val="00AF255D"/>
    <w:rsid w:val="00AF35AF"/>
    <w:rsid w:val="00AF4F02"/>
    <w:rsid w:val="00AF54CA"/>
    <w:rsid w:val="00AF56E4"/>
    <w:rsid w:val="00AF5D69"/>
    <w:rsid w:val="00AF681E"/>
    <w:rsid w:val="00B007F3"/>
    <w:rsid w:val="00B00918"/>
    <w:rsid w:val="00B009AD"/>
    <w:rsid w:val="00B02C33"/>
    <w:rsid w:val="00B03FA6"/>
    <w:rsid w:val="00B045E9"/>
    <w:rsid w:val="00B04657"/>
    <w:rsid w:val="00B04C94"/>
    <w:rsid w:val="00B04DA7"/>
    <w:rsid w:val="00B06140"/>
    <w:rsid w:val="00B065B4"/>
    <w:rsid w:val="00B06C1B"/>
    <w:rsid w:val="00B07C39"/>
    <w:rsid w:val="00B07F32"/>
    <w:rsid w:val="00B115C0"/>
    <w:rsid w:val="00B116B0"/>
    <w:rsid w:val="00B1247C"/>
    <w:rsid w:val="00B131DD"/>
    <w:rsid w:val="00B13989"/>
    <w:rsid w:val="00B14181"/>
    <w:rsid w:val="00B14466"/>
    <w:rsid w:val="00B14700"/>
    <w:rsid w:val="00B15833"/>
    <w:rsid w:val="00B16E26"/>
    <w:rsid w:val="00B217E9"/>
    <w:rsid w:val="00B24C3E"/>
    <w:rsid w:val="00B267C0"/>
    <w:rsid w:val="00B26D7C"/>
    <w:rsid w:val="00B273CD"/>
    <w:rsid w:val="00B302FD"/>
    <w:rsid w:val="00B318C9"/>
    <w:rsid w:val="00B319D6"/>
    <w:rsid w:val="00B324D0"/>
    <w:rsid w:val="00B326B0"/>
    <w:rsid w:val="00B32903"/>
    <w:rsid w:val="00B3323E"/>
    <w:rsid w:val="00B334F6"/>
    <w:rsid w:val="00B36398"/>
    <w:rsid w:val="00B36576"/>
    <w:rsid w:val="00B37E92"/>
    <w:rsid w:val="00B40ED5"/>
    <w:rsid w:val="00B4136E"/>
    <w:rsid w:val="00B41636"/>
    <w:rsid w:val="00B416D5"/>
    <w:rsid w:val="00B44B8F"/>
    <w:rsid w:val="00B4659F"/>
    <w:rsid w:val="00B50358"/>
    <w:rsid w:val="00B50BDD"/>
    <w:rsid w:val="00B510EC"/>
    <w:rsid w:val="00B5291C"/>
    <w:rsid w:val="00B52B51"/>
    <w:rsid w:val="00B55A01"/>
    <w:rsid w:val="00B55FB1"/>
    <w:rsid w:val="00B565A4"/>
    <w:rsid w:val="00B56E6F"/>
    <w:rsid w:val="00B5781B"/>
    <w:rsid w:val="00B60004"/>
    <w:rsid w:val="00B603D0"/>
    <w:rsid w:val="00B6262E"/>
    <w:rsid w:val="00B6377B"/>
    <w:rsid w:val="00B64295"/>
    <w:rsid w:val="00B64BB1"/>
    <w:rsid w:val="00B65904"/>
    <w:rsid w:val="00B67B40"/>
    <w:rsid w:val="00B67FDE"/>
    <w:rsid w:val="00B71194"/>
    <w:rsid w:val="00B727C7"/>
    <w:rsid w:val="00B72834"/>
    <w:rsid w:val="00B7384F"/>
    <w:rsid w:val="00B7627E"/>
    <w:rsid w:val="00B77F02"/>
    <w:rsid w:val="00B804A8"/>
    <w:rsid w:val="00B80988"/>
    <w:rsid w:val="00B818EE"/>
    <w:rsid w:val="00B81A00"/>
    <w:rsid w:val="00B81B67"/>
    <w:rsid w:val="00B81DBF"/>
    <w:rsid w:val="00B81FE7"/>
    <w:rsid w:val="00B843AA"/>
    <w:rsid w:val="00B851AE"/>
    <w:rsid w:val="00B857BD"/>
    <w:rsid w:val="00B85B8B"/>
    <w:rsid w:val="00B85E2B"/>
    <w:rsid w:val="00B86063"/>
    <w:rsid w:val="00B8622B"/>
    <w:rsid w:val="00B863FD"/>
    <w:rsid w:val="00B87B9E"/>
    <w:rsid w:val="00B90695"/>
    <w:rsid w:val="00B90AA4"/>
    <w:rsid w:val="00B90BA0"/>
    <w:rsid w:val="00B90E0D"/>
    <w:rsid w:val="00B922CB"/>
    <w:rsid w:val="00B924B2"/>
    <w:rsid w:val="00B92C15"/>
    <w:rsid w:val="00B92F00"/>
    <w:rsid w:val="00B952CB"/>
    <w:rsid w:val="00B95C6E"/>
    <w:rsid w:val="00BA01A0"/>
    <w:rsid w:val="00BA0860"/>
    <w:rsid w:val="00BA1541"/>
    <w:rsid w:val="00BA2B15"/>
    <w:rsid w:val="00BA32FB"/>
    <w:rsid w:val="00BA3784"/>
    <w:rsid w:val="00BA4446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6027"/>
    <w:rsid w:val="00BB751E"/>
    <w:rsid w:val="00BB7748"/>
    <w:rsid w:val="00BB7D88"/>
    <w:rsid w:val="00BC0074"/>
    <w:rsid w:val="00BC4C8D"/>
    <w:rsid w:val="00BC5551"/>
    <w:rsid w:val="00BC68D6"/>
    <w:rsid w:val="00BC7189"/>
    <w:rsid w:val="00BC7468"/>
    <w:rsid w:val="00BC7B6B"/>
    <w:rsid w:val="00BD0434"/>
    <w:rsid w:val="00BD1753"/>
    <w:rsid w:val="00BD22CB"/>
    <w:rsid w:val="00BD25AC"/>
    <w:rsid w:val="00BD3C3A"/>
    <w:rsid w:val="00BD474D"/>
    <w:rsid w:val="00BD5C84"/>
    <w:rsid w:val="00BD7669"/>
    <w:rsid w:val="00BD7ABD"/>
    <w:rsid w:val="00BE0717"/>
    <w:rsid w:val="00BE081C"/>
    <w:rsid w:val="00BE09E7"/>
    <w:rsid w:val="00BE120C"/>
    <w:rsid w:val="00BE203A"/>
    <w:rsid w:val="00BE363D"/>
    <w:rsid w:val="00BE3D40"/>
    <w:rsid w:val="00BE3EF4"/>
    <w:rsid w:val="00BE4841"/>
    <w:rsid w:val="00BF197C"/>
    <w:rsid w:val="00BF310E"/>
    <w:rsid w:val="00BF384B"/>
    <w:rsid w:val="00BF462A"/>
    <w:rsid w:val="00BF7CEA"/>
    <w:rsid w:val="00C00653"/>
    <w:rsid w:val="00C010B5"/>
    <w:rsid w:val="00C04999"/>
    <w:rsid w:val="00C074C7"/>
    <w:rsid w:val="00C07A02"/>
    <w:rsid w:val="00C108F5"/>
    <w:rsid w:val="00C109B1"/>
    <w:rsid w:val="00C133C3"/>
    <w:rsid w:val="00C1348E"/>
    <w:rsid w:val="00C13896"/>
    <w:rsid w:val="00C139E4"/>
    <w:rsid w:val="00C14504"/>
    <w:rsid w:val="00C15B09"/>
    <w:rsid w:val="00C15B52"/>
    <w:rsid w:val="00C15D3F"/>
    <w:rsid w:val="00C17840"/>
    <w:rsid w:val="00C2048A"/>
    <w:rsid w:val="00C21DC5"/>
    <w:rsid w:val="00C22E2A"/>
    <w:rsid w:val="00C2313C"/>
    <w:rsid w:val="00C23938"/>
    <w:rsid w:val="00C23E95"/>
    <w:rsid w:val="00C24346"/>
    <w:rsid w:val="00C25381"/>
    <w:rsid w:val="00C25D80"/>
    <w:rsid w:val="00C27FDD"/>
    <w:rsid w:val="00C27FEA"/>
    <w:rsid w:val="00C30088"/>
    <w:rsid w:val="00C30B99"/>
    <w:rsid w:val="00C314A7"/>
    <w:rsid w:val="00C3216D"/>
    <w:rsid w:val="00C32F94"/>
    <w:rsid w:val="00C33FF5"/>
    <w:rsid w:val="00C34B3A"/>
    <w:rsid w:val="00C35473"/>
    <w:rsid w:val="00C35D1D"/>
    <w:rsid w:val="00C362C9"/>
    <w:rsid w:val="00C36437"/>
    <w:rsid w:val="00C37447"/>
    <w:rsid w:val="00C405EF"/>
    <w:rsid w:val="00C40884"/>
    <w:rsid w:val="00C4161D"/>
    <w:rsid w:val="00C41C81"/>
    <w:rsid w:val="00C41E4A"/>
    <w:rsid w:val="00C42CA8"/>
    <w:rsid w:val="00C436BF"/>
    <w:rsid w:val="00C437F3"/>
    <w:rsid w:val="00C44286"/>
    <w:rsid w:val="00C4496E"/>
    <w:rsid w:val="00C44BA0"/>
    <w:rsid w:val="00C464BD"/>
    <w:rsid w:val="00C46EFB"/>
    <w:rsid w:val="00C47E8C"/>
    <w:rsid w:val="00C505F1"/>
    <w:rsid w:val="00C527B8"/>
    <w:rsid w:val="00C53646"/>
    <w:rsid w:val="00C5496E"/>
    <w:rsid w:val="00C55150"/>
    <w:rsid w:val="00C55B5F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48F3"/>
    <w:rsid w:val="00C653BA"/>
    <w:rsid w:val="00C6544F"/>
    <w:rsid w:val="00C672E2"/>
    <w:rsid w:val="00C71DCF"/>
    <w:rsid w:val="00C72386"/>
    <w:rsid w:val="00C73322"/>
    <w:rsid w:val="00C73714"/>
    <w:rsid w:val="00C73ABE"/>
    <w:rsid w:val="00C7434E"/>
    <w:rsid w:val="00C7650D"/>
    <w:rsid w:val="00C765E4"/>
    <w:rsid w:val="00C76DF7"/>
    <w:rsid w:val="00C77098"/>
    <w:rsid w:val="00C77A8B"/>
    <w:rsid w:val="00C810A3"/>
    <w:rsid w:val="00C835DB"/>
    <w:rsid w:val="00C83A76"/>
    <w:rsid w:val="00C846A7"/>
    <w:rsid w:val="00C84812"/>
    <w:rsid w:val="00C84D0E"/>
    <w:rsid w:val="00C84EBE"/>
    <w:rsid w:val="00C86146"/>
    <w:rsid w:val="00C86B0B"/>
    <w:rsid w:val="00C86F0F"/>
    <w:rsid w:val="00C86F95"/>
    <w:rsid w:val="00C904C4"/>
    <w:rsid w:val="00C907F4"/>
    <w:rsid w:val="00C90EA9"/>
    <w:rsid w:val="00C9380F"/>
    <w:rsid w:val="00C95503"/>
    <w:rsid w:val="00C95E4C"/>
    <w:rsid w:val="00C96FE6"/>
    <w:rsid w:val="00CA13B5"/>
    <w:rsid w:val="00CA2BDC"/>
    <w:rsid w:val="00CA3BC9"/>
    <w:rsid w:val="00CA41C9"/>
    <w:rsid w:val="00CA438F"/>
    <w:rsid w:val="00CA441D"/>
    <w:rsid w:val="00CA4623"/>
    <w:rsid w:val="00CA4A72"/>
    <w:rsid w:val="00CA76FE"/>
    <w:rsid w:val="00CB1141"/>
    <w:rsid w:val="00CB1FDD"/>
    <w:rsid w:val="00CB2599"/>
    <w:rsid w:val="00CB2918"/>
    <w:rsid w:val="00CB2C21"/>
    <w:rsid w:val="00CB351D"/>
    <w:rsid w:val="00CB3A5C"/>
    <w:rsid w:val="00CB3F54"/>
    <w:rsid w:val="00CB3FEC"/>
    <w:rsid w:val="00CB6973"/>
    <w:rsid w:val="00CB7FEC"/>
    <w:rsid w:val="00CC024B"/>
    <w:rsid w:val="00CC05A2"/>
    <w:rsid w:val="00CC0AFD"/>
    <w:rsid w:val="00CC1ED5"/>
    <w:rsid w:val="00CC245F"/>
    <w:rsid w:val="00CC27B3"/>
    <w:rsid w:val="00CC4829"/>
    <w:rsid w:val="00CC6B38"/>
    <w:rsid w:val="00CC6DC0"/>
    <w:rsid w:val="00CC78B9"/>
    <w:rsid w:val="00CC7FE2"/>
    <w:rsid w:val="00CD013D"/>
    <w:rsid w:val="00CD08E4"/>
    <w:rsid w:val="00CD1195"/>
    <w:rsid w:val="00CD2E41"/>
    <w:rsid w:val="00CD2E57"/>
    <w:rsid w:val="00CD3174"/>
    <w:rsid w:val="00CD5914"/>
    <w:rsid w:val="00CD6260"/>
    <w:rsid w:val="00CD650D"/>
    <w:rsid w:val="00CD71FC"/>
    <w:rsid w:val="00CE0275"/>
    <w:rsid w:val="00CE1315"/>
    <w:rsid w:val="00CE1828"/>
    <w:rsid w:val="00CE2295"/>
    <w:rsid w:val="00CE389F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CF6F85"/>
    <w:rsid w:val="00D00079"/>
    <w:rsid w:val="00D0130C"/>
    <w:rsid w:val="00D01663"/>
    <w:rsid w:val="00D01C5D"/>
    <w:rsid w:val="00D03234"/>
    <w:rsid w:val="00D032D0"/>
    <w:rsid w:val="00D03948"/>
    <w:rsid w:val="00D046F9"/>
    <w:rsid w:val="00D05685"/>
    <w:rsid w:val="00D07406"/>
    <w:rsid w:val="00D07BB4"/>
    <w:rsid w:val="00D102C5"/>
    <w:rsid w:val="00D1052F"/>
    <w:rsid w:val="00D107C9"/>
    <w:rsid w:val="00D107E4"/>
    <w:rsid w:val="00D10DFB"/>
    <w:rsid w:val="00D1122C"/>
    <w:rsid w:val="00D12417"/>
    <w:rsid w:val="00D126A6"/>
    <w:rsid w:val="00D12F28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6709"/>
    <w:rsid w:val="00D26D31"/>
    <w:rsid w:val="00D27750"/>
    <w:rsid w:val="00D313DC"/>
    <w:rsid w:val="00D31B6D"/>
    <w:rsid w:val="00D32126"/>
    <w:rsid w:val="00D32B1D"/>
    <w:rsid w:val="00D3330E"/>
    <w:rsid w:val="00D33428"/>
    <w:rsid w:val="00D3492A"/>
    <w:rsid w:val="00D34E6D"/>
    <w:rsid w:val="00D351B1"/>
    <w:rsid w:val="00D353A4"/>
    <w:rsid w:val="00D35455"/>
    <w:rsid w:val="00D36825"/>
    <w:rsid w:val="00D37101"/>
    <w:rsid w:val="00D37D56"/>
    <w:rsid w:val="00D413C2"/>
    <w:rsid w:val="00D41C55"/>
    <w:rsid w:val="00D424FC"/>
    <w:rsid w:val="00D43AB5"/>
    <w:rsid w:val="00D43BB8"/>
    <w:rsid w:val="00D43E3A"/>
    <w:rsid w:val="00D44D6D"/>
    <w:rsid w:val="00D455A4"/>
    <w:rsid w:val="00D461A0"/>
    <w:rsid w:val="00D46D79"/>
    <w:rsid w:val="00D50031"/>
    <w:rsid w:val="00D504CE"/>
    <w:rsid w:val="00D50C50"/>
    <w:rsid w:val="00D50C6B"/>
    <w:rsid w:val="00D50EF0"/>
    <w:rsid w:val="00D51041"/>
    <w:rsid w:val="00D510F2"/>
    <w:rsid w:val="00D52110"/>
    <w:rsid w:val="00D53306"/>
    <w:rsid w:val="00D53B2B"/>
    <w:rsid w:val="00D54A19"/>
    <w:rsid w:val="00D54E7E"/>
    <w:rsid w:val="00D57ECD"/>
    <w:rsid w:val="00D61426"/>
    <w:rsid w:val="00D62284"/>
    <w:rsid w:val="00D633EB"/>
    <w:rsid w:val="00D6364D"/>
    <w:rsid w:val="00D63C45"/>
    <w:rsid w:val="00D66668"/>
    <w:rsid w:val="00D67E79"/>
    <w:rsid w:val="00D67EA4"/>
    <w:rsid w:val="00D7214F"/>
    <w:rsid w:val="00D72274"/>
    <w:rsid w:val="00D72503"/>
    <w:rsid w:val="00D72A17"/>
    <w:rsid w:val="00D7312D"/>
    <w:rsid w:val="00D7329E"/>
    <w:rsid w:val="00D73651"/>
    <w:rsid w:val="00D75E37"/>
    <w:rsid w:val="00D76215"/>
    <w:rsid w:val="00D76493"/>
    <w:rsid w:val="00D76B5A"/>
    <w:rsid w:val="00D76E01"/>
    <w:rsid w:val="00D7764E"/>
    <w:rsid w:val="00D77E83"/>
    <w:rsid w:val="00D800EC"/>
    <w:rsid w:val="00D80DC7"/>
    <w:rsid w:val="00D8253C"/>
    <w:rsid w:val="00D8260E"/>
    <w:rsid w:val="00D82AFD"/>
    <w:rsid w:val="00D83502"/>
    <w:rsid w:val="00D844A0"/>
    <w:rsid w:val="00D849EA"/>
    <w:rsid w:val="00D84E09"/>
    <w:rsid w:val="00D84EEE"/>
    <w:rsid w:val="00D859EB"/>
    <w:rsid w:val="00D85F28"/>
    <w:rsid w:val="00D8604D"/>
    <w:rsid w:val="00D86063"/>
    <w:rsid w:val="00D86308"/>
    <w:rsid w:val="00D87029"/>
    <w:rsid w:val="00D8755D"/>
    <w:rsid w:val="00D901D6"/>
    <w:rsid w:val="00D91FE9"/>
    <w:rsid w:val="00D96ADD"/>
    <w:rsid w:val="00D970E3"/>
    <w:rsid w:val="00D97601"/>
    <w:rsid w:val="00DA25AD"/>
    <w:rsid w:val="00DA2DE3"/>
    <w:rsid w:val="00DA36AF"/>
    <w:rsid w:val="00DA3E46"/>
    <w:rsid w:val="00DA5B73"/>
    <w:rsid w:val="00DA609F"/>
    <w:rsid w:val="00DA62C3"/>
    <w:rsid w:val="00DA7167"/>
    <w:rsid w:val="00DA7385"/>
    <w:rsid w:val="00DA7A43"/>
    <w:rsid w:val="00DB0384"/>
    <w:rsid w:val="00DB0849"/>
    <w:rsid w:val="00DB0CAA"/>
    <w:rsid w:val="00DB16AF"/>
    <w:rsid w:val="00DB1B94"/>
    <w:rsid w:val="00DB2EA5"/>
    <w:rsid w:val="00DB30AE"/>
    <w:rsid w:val="00DB3B89"/>
    <w:rsid w:val="00DB438C"/>
    <w:rsid w:val="00DB4BF4"/>
    <w:rsid w:val="00DB5E23"/>
    <w:rsid w:val="00DB611B"/>
    <w:rsid w:val="00DB6150"/>
    <w:rsid w:val="00DC1555"/>
    <w:rsid w:val="00DC1E85"/>
    <w:rsid w:val="00DC221C"/>
    <w:rsid w:val="00DC263E"/>
    <w:rsid w:val="00DC2792"/>
    <w:rsid w:val="00DC27A2"/>
    <w:rsid w:val="00DC2C20"/>
    <w:rsid w:val="00DC3175"/>
    <w:rsid w:val="00DC349E"/>
    <w:rsid w:val="00DC3838"/>
    <w:rsid w:val="00DC49B6"/>
    <w:rsid w:val="00DC5759"/>
    <w:rsid w:val="00DC6839"/>
    <w:rsid w:val="00DC7742"/>
    <w:rsid w:val="00DD0F0F"/>
    <w:rsid w:val="00DD180E"/>
    <w:rsid w:val="00DD1F41"/>
    <w:rsid w:val="00DD2B2D"/>
    <w:rsid w:val="00DD2D2E"/>
    <w:rsid w:val="00DD331E"/>
    <w:rsid w:val="00DD5B3D"/>
    <w:rsid w:val="00DD6409"/>
    <w:rsid w:val="00DD6445"/>
    <w:rsid w:val="00DD6855"/>
    <w:rsid w:val="00DD690C"/>
    <w:rsid w:val="00DD7080"/>
    <w:rsid w:val="00DE0127"/>
    <w:rsid w:val="00DE0FF7"/>
    <w:rsid w:val="00DE11BD"/>
    <w:rsid w:val="00DE24D7"/>
    <w:rsid w:val="00DE45DE"/>
    <w:rsid w:val="00DE571B"/>
    <w:rsid w:val="00DE6C61"/>
    <w:rsid w:val="00DE7514"/>
    <w:rsid w:val="00DF00A7"/>
    <w:rsid w:val="00DF02C6"/>
    <w:rsid w:val="00DF10E2"/>
    <w:rsid w:val="00DF198D"/>
    <w:rsid w:val="00DF1DFD"/>
    <w:rsid w:val="00DF1FD0"/>
    <w:rsid w:val="00DF2940"/>
    <w:rsid w:val="00DF2CB7"/>
    <w:rsid w:val="00DF3359"/>
    <w:rsid w:val="00DF3C17"/>
    <w:rsid w:val="00DF3CF0"/>
    <w:rsid w:val="00DF4237"/>
    <w:rsid w:val="00DF4EA0"/>
    <w:rsid w:val="00DF5BF9"/>
    <w:rsid w:val="00DF5CE0"/>
    <w:rsid w:val="00DF61D2"/>
    <w:rsid w:val="00DF67E0"/>
    <w:rsid w:val="00DF6AD5"/>
    <w:rsid w:val="00DF6D3B"/>
    <w:rsid w:val="00DF7A34"/>
    <w:rsid w:val="00DF7AFA"/>
    <w:rsid w:val="00E003B8"/>
    <w:rsid w:val="00E005B0"/>
    <w:rsid w:val="00E00C73"/>
    <w:rsid w:val="00E0140F"/>
    <w:rsid w:val="00E02324"/>
    <w:rsid w:val="00E02922"/>
    <w:rsid w:val="00E03012"/>
    <w:rsid w:val="00E032FE"/>
    <w:rsid w:val="00E03ACE"/>
    <w:rsid w:val="00E0417A"/>
    <w:rsid w:val="00E04932"/>
    <w:rsid w:val="00E06D74"/>
    <w:rsid w:val="00E07C33"/>
    <w:rsid w:val="00E16957"/>
    <w:rsid w:val="00E16F93"/>
    <w:rsid w:val="00E16FBE"/>
    <w:rsid w:val="00E200E1"/>
    <w:rsid w:val="00E21A21"/>
    <w:rsid w:val="00E21EE9"/>
    <w:rsid w:val="00E22B19"/>
    <w:rsid w:val="00E235E1"/>
    <w:rsid w:val="00E24A53"/>
    <w:rsid w:val="00E25777"/>
    <w:rsid w:val="00E259BC"/>
    <w:rsid w:val="00E26DD2"/>
    <w:rsid w:val="00E2749B"/>
    <w:rsid w:val="00E27CA0"/>
    <w:rsid w:val="00E3287B"/>
    <w:rsid w:val="00E33EE5"/>
    <w:rsid w:val="00E36680"/>
    <w:rsid w:val="00E36BCB"/>
    <w:rsid w:val="00E37B34"/>
    <w:rsid w:val="00E37BBE"/>
    <w:rsid w:val="00E41BF8"/>
    <w:rsid w:val="00E42969"/>
    <w:rsid w:val="00E43873"/>
    <w:rsid w:val="00E4388B"/>
    <w:rsid w:val="00E43AB5"/>
    <w:rsid w:val="00E44879"/>
    <w:rsid w:val="00E44C8B"/>
    <w:rsid w:val="00E45225"/>
    <w:rsid w:val="00E46385"/>
    <w:rsid w:val="00E46941"/>
    <w:rsid w:val="00E47175"/>
    <w:rsid w:val="00E50F87"/>
    <w:rsid w:val="00E51E3B"/>
    <w:rsid w:val="00E51EB0"/>
    <w:rsid w:val="00E52914"/>
    <w:rsid w:val="00E53157"/>
    <w:rsid w:val="00E5338B"/>
    <w:rsid w:val="00E53A69"/>
    <w:rsid w:val="00E542E7"/>
    <w:rsid w:val="00E54627"/>
    <w:rsid w:val="00E54F5A"/>
    <w:rsid w:val="00E5749C"/>
    <w:rsid w:val="00E613D6"/>
    <w:rsid w:val="00E61475"/>
    <w:rsid w:val="00E621BB"/>
    <w:rsid w:val="00E622B9"/>
    <w:rsid w:val="00E62F81"/>
    <w:rsid w:val="00E6390D"/>
    <w:rsid w:val="00E63C45"/>
    <w:rsid w:val="00E63CA9"/>
    <w:rsid w:val="00E63F05"/>
    <w:rsid w:val="00E640CF"/>
    <w:rsid w:val="00E64935"/>
    <w:rsid w:val="00E64CD5"/>
    <w:rsid w:val="00E65ED4"/>
    <w:rsid w:val="00E66F0E"/>
    <w:rsid w:val="00E67172"/>
    <w:rsid w:val="00E67773"/>
    <w:rsid w:val="00E706CF"/>
    <w:rsid w:val="00E70DCD"/>
    <w:rsid w:val="00E71D7C"/>
    <w:rsid w:val="00E724E3"/>
    <w:rsid w:val="00E72882"/>
    <w:rsid w:val="00E72F46"/>
    <w:rsid w:val="00E7480F"/>
    <w:rsid w:val="00E74AAF"/>
    <w:rsid w:val="00E74E75"/>
    <w:rsid w:val="00E753A4"/>
    <w:rsid w:val="00E76A51"/>
    <w:rsid w:val="00E77F9A"/>
    <w:rsid w:val="00E80168"/>
    <w:rsid w:val="00E80352"/>
    <w:rsid w:val="00E80456"/>
    <w:rsid w:val="00E8057A"/>
    <w:rsid w:val="00E81D0F"/>
    <w:rsid w:val="00E8367B"/>
    <w:rsid w:val="00E85F5A"/>
    <w:rsid w:val="00E860F6"/>
    <w:rsid w:val="00E86B91"/>
    <w:rsid w:val="00E91163"/>
    <w:rsid w:val="00E911C3"/>
    <w:rsid w:val="00E9173C"/>
    <w:rsid w:val="00E919D9"/>
    <w:rsid w:val="00E91DC7"/>
    <w:rsid w:val="00E9243B"/>
    <w:rsid w:val="00E92D82"/>
    <w:rsid w:val="00E9479C"/>
    <w:rsid w:val="00E94E29"/>
    <w:rsid w:val="00E956E7"/>
    <w:rsid w:val="00E95954"/>
    <w:rsid w:val="00E9653F"/>
    <w:rsid w:val="00E97E42"/>
    <w:rsid w:val="00E97E9C"/>
    <w:rsid w:val="00EA0431"/>
    <w:rsid w:val="00EA1C34"/>
    <w:rsid w:val="00EA1D1B"/>
    <w:rsid w:val="00EA3A5B"/>
    <w:rsid w:val="00EA48E4"/>
    <w:rsid w:val="00EA4E0A"/>
    <w:rsid w:val="00EA526E"/>
    <w:rsid w:val="00EA57CD"/>
    <w:rsid w:val="00EA5F11"/>
    <w:rsid w:val="00EA7659"/>
    <w:rsid w:val="00EA7AC6"/>
    <w:rsid w:val="00EA7C27"/>
    <w:rsid w:val="00EB0114"/>
    <w:rsid w:val="00EB2456"/>
    <w:rsid w:val="00EB3E96"/>
    <w:rsid w:val="00EB4160"/>
    <w:rsid w:val="00EB449C"/>
    <w:rsid w:val="00EB7822"/>
    <w:rsid w:val="00EC0D5A"/>
    <w:rsid w:val="00EC1057"/>
    <w:rsid w:val="00EC4DFB"/>
    <w:rsid w:val="00EC560B"/>
    <w:rsid w:val="00EC5F64"/>
    <w:rsid w:val="00EC7C24"/>
    <w:rsid w:val="00ED04C2"/>
    <w:rsid w:val="00ED1984"/>
    <w:rsid w:val="00ED278C"/>
    <w:rsid w:val="00ED2C56"/>
    <w:rsid w:val="00ED3DAD"/>
    <w:rsid w:val="00ED5E73"/>
    <w:rsid w:val="00ED6218"/>
    <w:rsid w:val="00EE0CB2"/>
    <w:rsid w:val="00EE1A9E"/>
    <w:rsid w:val="00EE1B9D"/>
    <w:rsid w:val="00EE3C8D"/>
    <w:rsid w:val="00EE3F1D"/>
    <w:rsid w:val="00EE5BC3"/>
    <w:rsid w:val="00EE63F0"/>
    <w:rsid w:val="00EE64F0"/>
    <w:rsid w:val="00EE7096"/>
    <w:rsid w:val="00EE766F"/>
    <w:rsid w:val="00EE7761"/>
    <w:rsid w:val="00EF019E"/>
    <w:rsid w:val="00EF1D1D"/>
    <w:rsid w:val="00EF2416"/>
    <w:rsid w:val="00EF273B"/>
    <w:rsid w:val="00EF35C8"/>
    <w:rsid w:val="00EF3BE3"/>
    <w:rsid w:val="00EF3F27"/>
    <w:rsid w:val="00EF4046"/>
    <w:rsid w:val="00EF7439"/>
    <w:rsid w:val="00F0127C"/>
    <w:rsid w:val="00F02697"/>
    <w:rsid w:val="00F028F3"/>
    <w:rsid w:val="00F03EED"/>
    <w:rsid w:val="00F0592C"/>
    <w:rsid w:val="00F063A7"/>
    <w:rsid w:val="00F068C7"/>
    <w:rsid w:val="00F075C7"/>
    <w:rsid w:val="00F12331"/>
    <w:rsid w:val="00F139E1"/>
    <w:rsid w:val="00F13E5E"/>
    <w:rsid w:val="00F1454E"/>
    <w:rsid w:val="00F14FCA"/>
    <w:rsid w:val="00F15DDA"/>
    <w:rsid w:val="00F16E93"/>
    <w:rsid w:val="00F1742E"/>
    <w:rsid w:val="00F17C1A"/>
    <w:rsid w:val="00F2025A"/>
    <w:rsid w:val="00F20587"/>
    <w:rsid w:val="00F20721"/>
    <w:rsid w:val="00F229E2"/>
    <w:rsid w:val="00F22ADA"/>
    <w:rsid w:val="00F22E9B"/>
    <w:rsid w:val="00F23AB3"/>
    <w:rsid w:val="00F25904"/>
    <w:rsid w:val="00F27DA7"/>
    <w:rsid w:val="00F32E07"/>
    <w:rsid w:val="00F33F32"/>
    <w:rsid w:val="00F34526"/>
    <w:rsid w:val="00F34D78"/>
    <w:rsid w:val="00F35341"/>
    <w:rsid w:val="00F3588E"/>
    <w:rsid w:val="00F36292"/>
    <w:rsid w:val="00F370B3"/>
    <w:rsid w:val="00F40C7A"/>
    <w:rsid w:val="00F40E6C"/>
    <w:rsid w:val="00F41398"/>
    <w:rsid w:val="00F42309"/>
    <w:rsid w:val="00F4233E"/>
    <w:rsid w:val="00F42ABA"/>
    <w:rsid w:val="00F43311"/>
    <w:rsid w:val="00F463E5"/>
    <w:rsid w:val="00F470F5"/>
    <w:rsid w:val="00F4736B"/>
    <w:rsid w:val="00F475B8"/>
    <w:rsid w:val="00F50199"/>
    <w:rsid w:val="00F50876"/>
    <w:rsid w:val="00F51153"/>
    <w:rsid w:val="00F51542"/>
    <w:rsid w:val="00F51D6E"/>
    <w:rsid w:val="00F5208B"/>
    <w:rsid w:val="00F52461"/>
    <w:rsid w:val="00F52B1B"/>
    <w:rsid w:val="00F52EE5"/>
    <w:rsid w:val="00F53873"/>
    <w:rsid w:val="00F54085"/>
    <w:rsid w:val="00F547BF"/>
    <w:rsid w:val="00F554D0"/>
    <w:rsid w:val="00F558B8"/>
    <w:rsid w:val="00F55FC4"/>
    <w:rsid w:val="00F56D1E"/>
    <w:rsid w:val="00F600D9"/>
    <w:rsid w:val="00F6116C"/>
    <w:rsid w:val="00F61227"/>
    <w:rsid w:val="00F616DC"/>
    <w:rsid w:val="00F618F8"/>
    <w:rsid w:val="00F61C3C"/>
    <w:rsid w:val="00F63279"/>
    <w:rsid w:val="00F632B2"/>
    <w:rsid w:val="00F6330E"/>
    <w:rsid w:val="00F63426"/>
    <w:rsid w:val="00F635BE"/>
    <w:rsid w:val="00F64764"/>
    <w:rsid w:val="00F64BA7"/>
    <w:rsid w:val="00F6540A"/>
    <w:rsid w:val="00F65C9A"/>
    <w:rsid w:val="00F6663D"/>
    <w:rsid w:val="00F6691E"/>
    <w:rsid w:val="00F677DF"/>
    <w:rsid w:val="00F67992"/>
    <w:rsid w:val="00F67BB9"/>
    <w:rsid w:val="00F7105E"/>
    <w:rsid w:val="00F7117C"/>
    <w:rsid w:val="00F7118C"/>
    <w:rsid w:val="00F71A42"/>
    <w:rsid w:val="00F73D1A"/>
    <w:rsid w:val="00F74159"/>
    <w:rsid w:val="00F7463C"/>
    <w:rsid w:val="00F74FCB"/>
    <w:rsid w:val="00F756FD"/>
    <w:rsid w:val="00F77B77"/>
    <w:rsid w:val="00F8063C"/>
    <w:rsid w:val="00F81C83"/>
    <w:rsid w:val="00F82412"/>
    <w:rsid w:val="00F82441"/>
    <w:rsid w:val="00F8282C"/>
    <w:rsid w:val="00F82C77"/>
    <w:rsid w:val="00F84D7F"/>
    <w:rsid w:val="00F85897"/>
    <w:rsid w:val="00F87FCA"/>
    <w:rsid w:val="00F90179"/>
    <w:rsid w:val="00F913ED"/>
    <w:rsid w:val="00F91697"/>
    <w:rsid w:val="00F91AC2"/>
    <w:rsid w:val="00F939E5"/>
    <w:rsid w:val="00F94000"/>
    <w:rsid w:val="00F94017"/>
    <w:rsid w:val="00F94691"/>
    <w:rsid w:val="00F95ADD"/>
    <w:rsid w:val="00F9628E"/>
    <w:rsid w:val="00F96D4A"/>
    <w:rsid w:val="00F96F62"/>
    <w:rsid w:val="00F973AA"/>
    <w:rsid w:val="00F973AB"/>
    <w:rsid w:val="00FA0091"/>
    <w:rsid w:val="00FA3F25"/>
    <w:rsid w:val="00FA458E"/>
    <w:rsid w:val="00FA47C2"/>
    <w:rsid w:val="00FA4BDF"/>
    <w:rsid w:val="00FA69B4"/>
    <w:rsid w:val="00FA6A8E"/>
    <w:rsid w:val="00FA7369"/>
    <w:rsid w:val="00FB0DCC"/>
    <w:rsid w:val="00FB1C96"/>
    <w:rsid w:val="00FB330B"/>
    <w:rsid w:val="00FB421E"/>
    <w:rsid w:val="00FB43F0"/>
    <w:rsid w:val="00FB44D9"/>
    <w:rsid w:val="00FB5CE6"/>
    <w:rsid w:val="00FB5D92"/>
    <w:rsid w:val="00FB650F"/>
    <w:rsid w:val="00FB6BB1"/>
    <w:rsid w:val="00FC0600"/>
    <w:rsid w:val="00FC266F"/>
    <w:rsid w:val="00FC2D0B"/>
    <w:rsid w:val="00FC4271"/>
    <w:rsid w:val="00FC4889"/>
    <w:rsid w:val="00FC4A23"/>
    <w:rsid w:val="00FC5948"/>
    <w:rsid w:val="00FC6443"/>
    <w:rsid w:val="00FC6BC2"/>
    <w:rsid w:val="00FC73AF"/>
    <w:rsid w:val="00FC74D9"/>
    <w:rsid w:val="00FC75B0"/>
    <w:rsid w:val="00FD15A0"/>
    <w:rsid w:val="00FD18CA"/>
    <w:rsid w:val="00FD19B6"/>
    <w:rsid w:val="00FD1D73"/>
    <w:rsid w:val="00FD2531"/>
    <w:rsid w:val="00FD2F24"/>
    <w:rsid w:val="00FD3ACE"/>
    <w:rsid w:val="00FD4B30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5520"/>
    <w:rsid w:val="00FF606C"/>
    <w:rsid w:val="00FF6BAF"/>
    <w:rsid w:val="00FF6E7F"/>
    <w:rsid w:val="00FF7732"/>
    <w:rsid w:val="00FF7878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  <w:style w:type="character" w:styleId="afa">
    <w:name w:val="annotation reference"/>
    <w:basedOn w:val="a0"/>
    <w:uiPriority w:val="99"/>
    <w:semiHidden/>
    <w:unhideWhenUsed/>
    <w:rsid w:val="006C1C6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C1C63"/>
  </w:style>
  <w:style w:type="character" w:customStyle="1" w:styleId="afc">
    <w:name w:val="Текст примечания Знак"/>
    <w:basedOn w:val="a0"/>
    <w:link w:val="afb"/>
    <w:uiPriority w:val="99"/>
    <w:semiHidden/>
    <w:rsid w:val="006C1C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C1C6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C1C63"/>
    <w:rPr>
      <w:b/>
      <w:bCs/>
    </w:rPr>
  </w:style>
  <w:style w:type="paragraph" w:styleId="aff">
    <w:name w:val="Revision"/>
    <w:hidden/>
    <w:uiPriority w:val="99"/>
    <w:semiHidden/>
    <w:rsid w:val="00EC5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794EA-5F8B-48EE-B3B5-FD7066FE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26</Pages>
  <Words>4825</Words>
  <Characters>27507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150</cp:revision>
  <cp:lastPrinted>2022-06-30T03:50:00Z</cp:lastPrinted>
  <dcterms:created xsi:type="dcterms:W3CDTF">2021-11-12T09:45:00Z</dcterms:created>
  <dcterms:modified xsi:type="dcterms:W3CDTF">2022-06-30T03:52:00Z</dcterms:modified>
</cp:coreProperties>
</file>