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98" w:rsidRDefault="002E05E9">
      <w:pPr>
        <w:pStyle w:val="ConsPlusNonformat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F0328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</w:p>
    <w:p w:rsidR="00E77098" w:rsidRDefault="002E05E9">
      <w:pPr>
        <w:ind w:firstLine="709"/>
        <w:jc w:val="right"/>
      </w:pPr>
      <w:r>
        <w:t xml:space="preserve">к Информационному сообщению </w:t>
      </w:r>
    </w:p>
    <w:p w:rsidR="00E77098" w:rsidRDefault="002E05E9">
      <w:pPr>
        <w:ind w:firstLine="709"/>
        <w:jc w:val="right"/>
      </w:pPr>
      <w:r>
        <w:t xml:space="preserve">о проведении открытого  аукциона </w:t>
      </w:r>
    </w:p>
    <w:p w:rsidR="00E77098" w:rsidRDefault="002E05E9">
      <w:pPr>
        <w:ind w:firstLine="709"/>
        <w:jc w:val="right"/>
      </w:pPr>
      <w:r>
        <w:t>по продаже муниципального имущества</w:t>
      </w:r>
    </w:p>
    <w:p w:rsidR="00E77098" w:rsidRDefault="002E05E9">
      <w:pPr>
        <w:pStyle w:val="a3"/>
        <w:ind w:right="-41" w:firstLine="709"/>
        <w:jc w:val="right"/>
        <w:rPr>
          <w:i/>
          <w:sz w:val="24"/>
        </w:rPr>
      </w:pPr>
      <w:r>
        <w:rPr>
          <w:i/>
          <w:sz w:val="24"/>
        </w:rPr>
        <w:t>ПРОЕКТ к Лоту №</w:t>
      </w:r>
      <w:bookmarkStart w:id="0" w:name="_GoBack"/>
      <w:bookmarkEnd w:id="0"/>
      <w:r w:rsidR="00281982">
        <w:rPr>
          <w:i/>
          <w:sz w:val="24"/>
        </w:rPr>
        <w:t>1</w:t>
      </w:r>
    </w:p>
    <w:p w:rsidR="00E77098" w:rsidRDefault="00E77098">
      <w:pPr>
        <w:pStyle w:val="a3"/>
        <w:ind w:right="-326" w:firstLine="709"/>
        <w:rPr>
          <w:sz w:val="20"/>
        </w:rPr>
      </w:pPr>
    </w:p>
    <w:p w:rsidR="00E77098" w:rsidRDefault="002E05E9">
      <w:pPr>
        <w:pStyle w:val="a3"/>
        <w:ind w:right="-326" w:firstLine="709"/>
        <w:rPr>
          <w:sz w:val="24"/>
        </w:rPr>
      </w:pPr>
      <w:r>
        <w:rPr>
          <w:sz w:val="24"/>
        </w:rPr>
        <w:t>ДОГОВОР №________</w:t>
      </w:r>
    </w:p>
    <w:p w:rsidR="00E77098" w:rsidRDefault="002E05E9" w:rsidP="00F20FAA">
      <w:pPr>
        <w:pStyle w:val="a3"/>
        <w:ind w:right="-326"/>
        <w:rPr>
          <w:sz w:val="24"/>
        </w:rPr>
      </w:pPr>
      <w:r>
        <w:rPr>
          <w:sz w:val="24"/>
        </w:rPr>
        <w:t>купли-продажи муниципального имущества</w:t>
      </w:r>
    </w:p>
    <w:p w:rsidR="00194288" w:rsidRDefault="00194288" w:rsidP="00194288"/>
    <w:p w:rsidR="00E77098" w:rsidRDefault="00AD36D0" w:rsidP="00194288">
      <w:r>
        <w:t>п. Абан</w:t>
      </w:r>
      <w:r w:rsidR="002E05E9">
        <w:tab/>
      </w:r>
      <w:r w:rsidR="002E05E9">
        <w:tab/>
      </w:r>
      <w:r w:rsidR="002E05E9">
        <w:tab/>
      </w:r>
      <w:r w:rsidR="002E05E9">
        <w:tab/>
      </w:r>
      <w:r>
        <w:t xml:space="preserve">                                              «</w:t>
      </w:r>
      <w:r w:rsidR="002E05E9">
        <w:t>_____</w:t>
      </w:r>
      <w:r>
        <w:t>»</w:t>
      </w:r>
      <w:r w:rsidR="002E05E9">
        <w:t>____________ 20</w:t>
      </w:r>
      <w:r w:rsidR="00383225">
        <w:t>__</w:t>
      </w:r>
      <w:r w:rsidR="002E05E9">
        <w:t xml:space="preserve"> г.</w:t>
      </w:r>
    </w:p>
    <w:p w:rsidR="00E77098" w:rsidRDefault="00E77098">
      <w:pPr>
        <w:ind w:firstLine="709"/>
        <w:jc w:val="both"/>
        <w:rPr>
          <w:b/>
        </w:rPr>
      </w:pPr>
    </w:p>
    <w:p w:rsidR="00E77098" w:rsidRPr="00D501EF" w:rsidRDefault="00AD36D0">
      <w:pPr>
        <w:ind w:firstLine="709"/>
        <w:jc w:val="both"/>
        <w:rPr>
          <w:b/>
          <w:szCs w:val="24"/>
        </w:rPr>
      </w:pPr>
      <w:r w:rsidRPr="003F4374">
        <w:t xml:space="preserve">Районный отдел по управлению муниципальным имуществом администрации </w:t>
      </w:r>
      <w:proofErr w:type="spellStart"/>
      <w:r w:rsidRPr="003F4374">
        <w:t>Абанского</w:t>
      </w:r>
      <w:proofErr w:type="spellEnd"/>
      <w:r w:rsidRPr="003F4374">
        <w:t xml:space="preserve"> района Красноярского края, именуем</w:t>
      </w:r>
      <w:r>
        <w:t>ый</w:t>
      </w:r>
      <w:r w:rsidRPr="003F4374">
        <w:t xml:space="preserve"> в дальнейшем «Арендодатель», в лице начальника отдела</w:t>
      </w:r>
      <w:r w:rsidR="00164AE1">
        <w:t xml:space="preserve"> </w:t>
      </w:r>
      <w:proofErr w:type="spellStart"/>
      <w:r w:rsidR="00164AE1">
        <w:t>Коспирович</w:t>
      </w:r>
      <w:proofErr w:type="spellEnd"/>
      <w:r w:rsidR="00164AE1">
        <w:t xml:space="preserve"> Ольги Васильевны</w:t>
      </w:r>
      <w:r w:rsidRPr="003F4374">
        <w:t>, действующего на основании Положения «О районно</w:t>
      </w:r>
      <w:r>
        <w:t>м</w:t>
      </w:r>
      <w:r w:rsidRPr="003F4374">
        <w:t xml:space="preserve"> отдел</w:t>
      </w:r>
      <w:r>
        <w:t>е</w:t>
      </w:r>
      <w:r w:rsidRPr="003F4374">
        <w:t xml:space="preserve"> по управлению муниципальным имуществом администрации </w:t>
      </w:r>
      <w:proofErr w:type="spellStart"/>
      <w:r w:rsidRPr="003F4374">
        <w:t>Абанского</w:t>
      </w:r>
      <w:proofErr w:type="spellEnd"/>
      <w:r w:rsidRPr="003F4374">
        <w:t xml:space="preserve"> района Красноярского края»</w:t>
      </w:r>
      <w:r w:rsidR="00164AE1">
        <w:t>,</w:t>
      </w:r>
      <w:r w:rsidRPr="003F4374">
        <w:t xml:space="preserve"> утвержденного постановлением администрации </w:t>
      </w:r>
      <w:proofErr w:type="spellStart"/>
      <w:r w:rsidRPr="003F4374">
        <w:t>Абанского</w:t>
      </w:r>
      <w:proofErr w:type="spellEnd"/>
      <w:r w:rsidRPr="003F4374">
        <w:t xml:space="preserve"> </w:t>
      </w:r>
      <w:proofErr w:type="spellStart"/>
      <w:r w:rsidRPr="003F4374">
        <w:t>раона</w:t>
      </w:r>
      <w:proofErr w:type="spellEnd"/>
      <w:r w:rsidRPr="003F4374">
        <w:t xml:space="preserve"> от 30.06.2011</w:t>
      </w:r>
      <w:r w:rsidR="00164AE1">
        <w:t xml:space="preserve"> </w:t>
      </w:r>
      <w:r w:rsidRPr="003F4374">
        <w:t>№ 614-п</w:t>
      </w:r>
      <w:r>
        <w:t>, с одной стороны, именуемый в дальнейшем</w:t>
      </w:r>
      <w:r w:rsidR="00F20FAA" w:rsidRPr="00BB622A">
        <w:t>,</w:t>
      </w:r>
      <w:proofErr w:type="gramStart"/>
      <w:r w:rsidR="00F20FAA" w:rsidRPr="00BB622A">
        <w:t xml:space="preserve"> ,</w:t>
      </w:r>
      <w:proofErr w:type="gramEnd"/>
      <w:r w:rsidR="00F20FAA" w:rsidRPr="00BB622A">
        <w:t xml:space="preserve"> </w:t>
      </w:r>
      <w:r>
        <w:t>«</w:t>
      </w:r>
      <w:r w:rsidR="00F20FAA" w:rsidRPr="00BB622A">
        <w:rPr>
          <w:b/>
        </w:rPr>
        <w:t>Продавец</w:t>
      </w:r>
      <w:r>
        <w:rPr>
          <w:b/>
        </w:rPr>
        <w:t>»</w:t>
      </w:r>
      <w:r w:rsidR="00AA174D">
        <w:rPr>
          <w:b/>
        </w:rPr>
        <w:t xml:space="preserve">, </w:t>
      </w:r>
      <w:r w:rsidR="004E62F1" w:rsidRPr="004E62F1">
        <w:t>с одной стороны, и</w:t>
      </w:r>
      <w:r w:rsidR="00AA174D">
        <w:rPr>
          <w:b/>
        </w:rPr>
        <w:t xml:space="preserve"> </w:t>
      </w:r>
      <w:r w:rsidR="00F20FAA" w:rsidRPr="00BB622A">
        <w:t>___________________________________________________________</w:t>
      </w:r>
      <w:r w:rsidR="00F20FAA">
        <w:t>________________</w:t>
      </w:r>
      <w:r w:rsidR="002E05E9" w:rsidRPr="00D501EF">
        <w:rPr>
          <w:szCs w:val="24"/>
        </w:rPr>
        <w:t>______________________________________________</w:t>
      </w:r>
      <w:r w:rsidR="00E2601F">
        <w:rPr>
          <w:szCs w:val="24"/>
        </w:rPr>
        <w:t>______________________________</w:t>
      </w:r>
      <w:r w:rsidR="002E05E9" w:rsidRPr="00D501EF">
        <w:rPr>
          <w:szCs w:val="24"/>
        </w:rPr>
        <w:t>в</w:t>
      </w:r>
      <w:r w:rsidR="00F03285">
        <w:rPr>
          <w:szCs w:val="24"/>
        </w:rPr>
        <w:t xml:space="preserve"> </w:t>
      </w:r>
      <w:r w:rsidR="002E05E9" w:rsidRPr="00D501EF">
        <w:rPr>
          <w:szCs w:val="24"/>
        </w:rPr>
        <w:t xml:space="preserve">лице __________________________________, </w:t>
      </w:r>
      <w:proofErr w:type="spellStart"/>
      <w:r w:rsidR="002E05E9" w:rsidRPr="00D501EF">
        <w:rPr>
          <w:szCs w:val="24"/>
        </w:rPr>
        <w:t>действующ</w:t>
      </w:r>
      <w:proofErr w:type="spellEnd"/>
      <w:r w:rsidR="00AA174D">
        <w:rPr>
          <w:szCs w:val="24"/>
        </w:rPr>
        <w:t>___</w:t>
      </w:r>
      <w:r w:rsidR="002E05E9" w:rsidRPr="00D501EF">
        <w:rPr>
          <w:szCs w:val="24"/>
        </w:rPr>
        <w:t xml:space="preserve"> на основании _____________________________, с другой стороны, именуем</w:t>
      </w:r>
      <w:r w:rsidR="00AA174D">
        <w:rPr>
          <w:szCs w:val="24"/>
        </w:rPr>
        <w:t>__</w:t>
      </w:r>
      <w:r w:rsidR="002E05E9" w:rsidRPr="00D501EF">
        <w:rPr>
          <w:szCs w:val="24"/>
        </w:rPr>
        <w:t xml:space="preserve"> в дальнейшем </w:t>
      </w:r>
      <w:r>
        <w:rPr>
          <w:szCs w:val="24"/>
        </w:rPr>
        <w:t>«</w:t>
      </w:r>
      <w:r w:rsidR="002E05E9" w:rsidRPr="00D501EF">
        <w:rPr>
          <w:b/>
          <w:szCs w:val="24"/>
        </w:rPr>
        <w:t>Покупатель</w:t>
      </w:r>
      <w:r>
        <w:rPr>
          <w:b/>
          <w:szCs w:val="24"/>
        </w:rPr>
        <w:t>»</w:t>
      </w:r>
      <w:r w:rsidR="002E05E9" w:rsidRPr="00D501EF">
        <w:rPr>
          <w:szCs w:val="24"/>
        </w:rPr>
        <w:t xml:space="preserve">, на основании протокола </w:t>
      </w:r>
      <w:r w:rsidR="00D501EF">
        <w:rPr>
          <w:szCs w:val="24"/>
        </w:rPr>
        <w:t>________________ №</w:t>
      </w:r>
      <w:proofErr w:type="spellStart"/>
      <w:r w:rsidR="00D501EF">
        <w:rPr>
          <w:szCs w:val="24"/>
        </w:rPr>
        <w:t>_______от</w:t>
      </w:r>
      <w:proofErr w:type="spellEnd"/>
      <w:r w:rsidR="00D501EF">
        <w:rPr>
          <w:szCs w:val="24"/>
        </w:rPr>
        <w:t xml:space="preserve"> _______202</w:t>
      </w:r>
      <w:r w:rsidR="00011559">
        <w:rPr>
          <w:szCs w:val="24"/>
        </w:rPr>
        <w:t>2</w:t>
      </w:r>
      <w:r w:rsidR="00D501EF">
        <w:rPr>
          <w:szCs w:val="24"/>
        </w:rPr>
        <w:t xml:space="preserve"> года</w:t>
      </w:r>
      <w:r w:rsidR="002E05E9" w:rsidRPr="00D501EF">
        <w:rPr>
          <w:szCs w:val="24"/>
        </w:rPr>
        <w:t xml:space="preserve">, заключили  </w:t>
      </w:r>
      <w:r w:rsidR="002412F4">
        <w:rPr>
          <w:szCs w:val="24"/>
        </w:rPr>
        <w:t>настоящий д</w:t>
      </w:r>
      <w:r w:rsidR="002E05E9" w:rsidRPr="00D501EF">
        <w:rPr>
          <w:szCs w:val="24"/>
        </w:rPr>
        <w:t xml:space="preserve">оговор </w:t>
      </w:r>
      <w:r w:rsidR="002412F4">
        <w:rPr>
          <w:szCs w:val="24"/>
        </w:rPr>
        <w:t xml:space="preserve">(далее – Договор) </w:t>
      </w:r>
      <w:r w:rsidR="002E05E9" w:rsidRPr="00D501EF">
        <w:rPr>
          <w:szCs w:val="24"/>
        </w:rPr>
        <w:t>о нижеследующем:</w:t>
      </w:r>
    </w:p>
    <w:p w:rsidR="00E77098" w:rsidRDefault="00E77098">
      <w:pPr>
        <w:ind w:firstLine="709"/>
        <w:jc w:val="both"/>
      </w:pPr>
    </w:p>
    <w:p w:rsidR="00E77098" w:rsidRDefault="002E05E9">
      <w:pPr>
        <w:pStyle w:val="ConsPlusNonformat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Предмет Договора</w:t>
      </w:r>
    </w:p>
    <w:p w:rsidR="00E77098" w:rsidRDefault="00E77098">
      <w:pPr>
        <w:ind w:firstLine="709"/>
        <w:jc w:val="both"/>
      </w:pPr>
    </w:p>
    <w:p w:rsidR="00D501EF" w:rsidRDefault="002E05E9" w:rsidP="001B06E2">
      <w:pPr>
        <w:numPr>
          <w:ilvl w:val="1"/>
          <w:numId w:val="1"/>
        </w:numPr>
        <w:ind w:left="0" w:firstLine="709"/>
        <w:jc w:val="both"/>
      </w:pPr>
      <w:r>
        <w:t>Продавец продает, а Покупатель приобретает следующее имущество, находящееся в собственности муници</w:t>
      </w:r>
      <w:r w:rsidR="001B06E2">
        <w:t>пального образования</w:t>
      </w:r>
      <w:r w:rsidR="00AA174D">
        <w:t xml:space="preserve"> </w:t>
      </w:r>
      <w:proofErr w:type="spellStart"/>
      <w:r w:rsidR="00AA174D">
        <w:t>Абанский</w:t>
      </w:r>
      <w:proofErr w:type="spellEnd"/>
      <w:r w:rsidR="00AA174D">
        <w:t xml:space="preserve"> район</w:t>
      </w:r>
      <w:r w:rsidR="001B06E2">
        <w:t xml:space="preserve">: </w:t>
      </w:r>
    </w:p>
    <w:p w:rsidR="00011559" w:rsidRDefault="00011559" w:rsidP="00383225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к</w:t>
      </w:r>
      <w:r w:rsidRPr="00AB769A">
        <w:rPr>
          <w:bCs/>
          <w:color w:val="000000"/>
          <w:szCs w:val="24"/>
        </w:rPr>
        <w:t xml:space="preserve">омплекс объектов недвижимости: </w:t>
      </w:r>
    </w:p>
    <w:p w:rsidR="00AA174D" w:rsidRDefault="005D527C" w:rsidP="005D527C">
      <w:pPr>
        <w:ind w:firstLine="708"/>
        <w:jc w:val="both"/>
        <w:rPr>
          <w:szCs w:val="24"/>
        </w:rPr>
      </w:pPr>
      <w:r>
        <w:rPr>
          <w:szCs w:val="24"/>
        </w:rPr>
        <w:t xml:space="preserve">нежилое здание, расположенное по адресу: </w:t>
      </w:r>
      <w:proofErr w:type="gramStart"/>
      <w:r w:rsidR="006A2715" w:rsidRPr="00050D72">
        <w:rPr>
          <w:szCs w:val="24"/>
        </w:rPr>
        <w:t xml:space="preserve">Красноярский край, </w:t>
      </w:r>
      <w:proofErr w:type="spellStart"/>
      <w:r w:rsidR="006A2715" w:rsidRPr="00050D72">
        <w:rPr>
          <w:szCs w:val="24"/>
        </w:rPr>
        <w:t>Абанский</w:t>
      </w:r>
      <w:proofErr w:type="spellEnd"/>
      <w:r w:rsidR="006A2715" w:rsidRPr="00050D72">
        <w:rPr>
          <w:szCs w:val="24"/>
        </w:rPr>
        <w:t xml:space="preserve"> район, д. Зимник, ул. Советская, 31, </w:t>
      </w:r>
      <w:r w:rsidR="006A2715" w:rsidRPr="00050D72">
        <w:rPr>
          <w:color w:val="000000"/>
          <w:szCs w:val="24"/>
        </w:rPr>
        <w:t>площадь 115,8 кв.м., деревянное, одноэтажное,</w:t>
      </w:r>
      <w:r w:rsidR="00AA174D">
        <w:rPr>
          <w:color w:val="000000"/>
          <w:szCs w:val="24"/>
        </w:rPr>
        <w:t xml:space="preserve"> кадастровый номер </w:t>
      </w:r>
      <w:r w:rsidR="006A2715" w:rsidRPr="00050D72">
        <w:rPr>
          <w:color w:val="000000"/>
          <w:szCs w:val="24"/>
        </w:rPr>
        <w:t xml:space="preserve"> </w:t>
      </w:r>
      <w:r w:rsidR="006A2715" w:rsidRPr="00050D72">
        <w:rPr>
          <w:szCs w:val="24"/>
        </w:rPr>
        <w:t>24:01:2703001:330</w:t>
      </w:r>
      <w:r w:rsidR="00AA174D">
        <w:rPr>
          <w:szCs w:val="24"/>
        </w:rPr>
        <w:t>;</w:t>
      </w:r>
      <w:proofErr w:type="gramEnd"/>
    </w:p>
    <w:p w:rsidR="005D527C" w:rsidRDefault="005D527C" w:rsidP="005D527C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земельный участок, расположенный по адресу: </w:t>
      </w:r>
      <w:r w:rsidR="006A2715" w:rsidRPr="00050D72">
        <w:rPr>
          <w:szCs w:val="24"/>
        </w:rPr>
        <w:t xml:space="preserve">Красноярский край, </w:t>
      </w:r>
      <w:proofErr w:type="spellStart"/>
      <w:r w:rsidR="006A2715" w:rsidRPr="00050D72">
        <w:rPr>
          <w:szCs w:val="24"/>
        </w:rPr>
        <w:t>Абанский</w:t>
      </w:r>
      <w:proofErr w:type="spellEnd"/>
      <w:r w:rsidR="006A2715" w:rsidRPr="00050D72">
        <w:rPr>
          <w:szCs w:val="24"/>
        </w:rPr>
        <w:t xml:space="preserve"> район, д. Зимник, ул. Советская, 31, </w:t>
      </w:r>
      <w:r w:rsidR="006A2715" w:rsidRPr="00050D72">
        <w:rPr>
          <w:color w:val="000000"/>
          <w:szCs w:val="24"/>
        </w:rPr>
        <w:t xml:space="preserve">площадь 872 кв.м., </w:t>
      </w:r>
      <w:r w:rsidR="00542020">
        <w:rPr>
          <w:color w:val="000000"/>
          <w:szCs w:val="24"/>
        </w:rPr>
        <w:t xml:space="preserve">кадастровый номер </w:t>
      </w:r>
      <w:r w:rsidR="006A2715" w:rsidRPr="00050D72">
        <w:rPr>
          <w:szCs w:val="24"/>
        </w:rPr>
        <w:t>24:01:2703001:285</w:t>
      </w:r>
      <w:r w:rsidR="006A2715">
        <w:rPr>
          <w:szCs w:val="24"/>
        </w:rPr>
        <w:t>.</w:t>
      </w:r>
    </w:p>
    <w:p w:rsidR="00E77098" w:rsidRDefault="002E05E9">
      <w:pPr>
        <w:ind w:firstLine="708"/>
        <w:jc w:val="both"/>
      </w:pPr>
      <w:r>
        <w:t>1.</w:t>
      </w:r>
      <w:r w:rsidR="00634742">
        <w:t>2</w:t>
      </w:r>
      <w:r>
        <w:t xml:space="preserve">. Право на заключение договора купли-продажи возникло у Покупателя на основании </w:t>
      </w:r>
      <w:r w:rsidR="00D501EF">
        <w:t>п</w:t>
      </w:r>
      <w:r>
        <w:t xml:space="preserve">ротокола </w:t>
      </w:r>
      <w:r w:rsidR="00D501EF">
        <w:t>_____________ №__________ от __________202</w:t>
      </w:r>
      <w:r w:rsidR="00011559">
        <w:t>2</w:t>
      </w:r>
      <w:r w:rsidR="00D501EF">
        <w:t xml:space="preserve"> года</w:t>
      </w:r>
      <w:r>
        <w:t>.</w:t>
      </w:r>
    </w:p>
    <w:p w:rsidR="00E77098" w:rsidRDefault="002E05E9">
      <w:pPr>
        <w:ind w:firstLine="709"/>
        <w:jc w:val="both"/>
        <w:outlineLvl w:val="0"/>
      </w:pPr>
      <w:r>
        <w:t>1.</w:t>
      </w:r>
      <w:r w:rsidR="00634742">
        <w:t>3</w:t>
      </w:r>
      <w:r>
        <w:t xml:space="preserve">. До заключения настоящего договора имущество, приобретаемое в собственность Покупателем, никому не заложено, не арестовано, не является предметом </w:t>
      </w:r>
      <w:r w:rsidR="00542020">
        <w:t xml:space="preserve">спора </w:t>
      </w:r>
      <w:r>
        <w:t>третьих лиц.</w:t>
      </w:r>
    </w:p>
    <w:p w:rsidR="00E77098" w:rsidRDefault="002E05E9" w:rsidP="006A2715">
      <w:pPr>
        <w:ind w:firstLine="708"/>
        <w:jc w:val="both"/>
      </w:pPr>
      <w:r>
        <w:t>1.</w:t>
      </w:r>
      <w:r w:rsidR="0090450F">
        <w:t>4</w:t>
      </w:r>
      <w:r>
        <w:t>. Стороны договора подтверждают, что при его заключении действуют добровольно, суть настоящего договора осознают и отсутствуют обстоятельства, вынуждающие заключить настоящий договор на крайне невыгодных для себя условиях.</w:t>
      </w:r>
    </w:p>
    <w:p w:rsidR="00861E04" w:rsidRDefault="00861E04" w:rsidP="00861E04">
      <w:pPr>
        <w:jc w:val="both"/>
        <w:rPr>
          <w:rFonts w:ascii="TimesNewRomanPSMT" w:hAnsi="TimesNewRomanPSMT"/>
          <w:color w:val="000000"/>
          <w:sz w:val="20"/>
        </w:rPr>
      </w:pPr>
    </w:p>
    <w:p w:rsidR="00861E04" w:rsidRDefault="00861E04" w:rsidP="00861E04">
      <w:pPr>
        <w:jc w:val="both"/>
        <w:rPr>
          <w:rFonts w:ascii="TimesNewRomanPSMT" w:hAnsi="TimesNewRomanPSMT"/>
          <w:color w:val="000000"/>
          <w:sz w:val="20"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2. Плата по договору</w:t>
      </w:r>
    </w:p>
    <w:p w:rsidR="00E77098" w:rsidRDefault="00E77098">
      <w:pPr>
        <w:ind w:firstLine="709"/>
        <w:jc w:val="both"/>
        <w:outlineLvl w:val="0"/>
      </w:pPr>
    </w:p>
    <w:p w:rsidR="002412F4" w:rsidRDefault="002E05E9">
      <w:pPr>
        <w:ind w:firstLine="709"/>
        <w:jc w:val="both"/>
      </w:pPr>
      <w:r>
        <w:t xml:space="preserve">2.1. Установленная продажная цена </w:t>
      </w:r>
      <w:r w:rsidR="00D501EF">
        <w:t>и</w:t>
      </w:r>
      <w:r>
        <w:t xml:space="preserve">мущества составляет _____________________________ рублей  _____ копеек (сумма прописью), </w:t>
      </w:r>
      <w:r w:rsidR="00D501EF">
        <w:t>в том числе</w:t>
      </w:r>
      <w:r w:rsidR="002412F4">
        <w:t xml:space="preserve"> налог на добавленную стоимость</w:t>
      </w:r>
      <w:r w:rsidR="00414618">
        <w:t xml:space="preserve"> (далее</w:t>
      </w:r>
      <w:r w:rsidR="00114EB7">
        <w:t xml:space="preserve"> </w:t>
      </w:r>
      <w:r w:rsidR="00414618">
        <w:t>-</w:t>
      </w:r>
      <w:r w:rsidR="00114EB7">
        <w:t xml:space="preserve"> </w:t>
      </w:r>
      <w:r w:rsidR="00414618">
        <w:t>НДС)</w:t>
      </w:r>
      <w:r w:rsidR="002412F4">
        <w:t xml:space="preserve"> составляет _____________________________ рублей  _____ копеек (сумма прописью).</w:t>
      </w:r>
    </w:p>
    <w:p w:rsidR="002412F4" w:rsidRDefault="002412F4">
      <w:pPr>
        <w:ind w:firstLine="709"/>
        <w:jc w:val="both"/>
      </w:pPr>
      <w:r>
        <w:lastRenderedPageBreak/>
        <w:t>2.2. Оплата приобретенного Покупателем Имущества по настоящему договору осуществляется в следующем порядке:</w:t>
      </w:r>
    </w:p>
    <w:p w:rsidR="002412F4" w:rsidRPr="002412F4" w:rsidRDefault="002412F4">
      <w:pPr>
        <w:ind w:firstLine="709"/>
        <w:jc w:val="both"/>
        <w:rPr>
          <w:b/>
        </w:rPr>
      </w:pPr>
      <w:r w:rsidRPr="002412F4">
        <w:rPr>
          <w:b/>
        </w:rPr>
        <w:t>для физического лица:</w:t>
      </w:r>
    </w:p>
    <w:p w:rsidR="002412F4" w:rsidRDefault="002412F4">
      <w:pPr>
        <w:ind w:firstLine="709"/>
        <w:jc w:val="both"/>
      </w:pPr>
      <w:r>
        <w:t xml:space="preserve">2.2.1. Перечисленный на счет Продавца задаток в размере _______________ (сумма прописью) рублей ____ копеек, согласно платежному поручению №_____ </w:t>
      </w:r>
      <w:proofErr w:type="gramStart"/>
      <w:r>
        <w:t>от</w:t>
      </w:r>
      <w:proofErr w:type="gramEnd"/>
      <w:r>
        <w:t xml:space="preserve"> ________ признается Продавцом предоплатой по настоящему Договору.</w:t>
      </w:r>
    </w:p>
    <w:p w:rsidR="002412F4" w:rsidRDefault="002412F4">
      <w:pPr>
        <w:ind w:firstLine="709"/>
        <w:jc w:val="both"/>
      </w:pPr>
      <w:r>
        <w:t xml:space="preserve">2.2.2. Оставшуюся сумму в размере ______________________________, Покупатель перечисляет согласно п. 2.3 </w:t>
      </w:r>
      <w:r w:rsidR="00B35DC1">
        <w:t>Договора</w:t>
      </w:r>
      <w:r>
        <w:t xml:space="preserve"> на расчетный</w:t>
      </w:r>
      <w:r w:rsidR="00F1525E">
        <w:t xml:space="preserve"> </w:t>
      </w:r>
      <w:r>
        <w:t>счет Продавца, указанный в Договоре. При этом моментом получения Продавцом денежных средств является их поступление на расчетный</w:t>
      </w:r>
      <w:r w:rsidR="00F1525E">
        <w:t xml:space="preserve"> </w:t>
      </w:r>
      <w:r>
        <w:t>счет Продавца.</w:t>
      </w:r>
    </w:p>
    <w:p w:rsidR="00B35DC1" w:rsidRPr="00B35DC1" w:rsidRDefault="00B35DC1">
      <w:pPr>
        <w:ind w:firstLine="709"/>
        <w:jc w:val="both"/>
        <w:rPr>
          <w:b/>
        </w:rPr>
      </w:pPr>
      <w:r w:rsidRPr="00B35DC1">
        <w:rPr>
          <w:b/>
        </w:rPr>
        <w:t>для юридического лица (индивидуального предпринимателя):</w:t>
      </w:r>
    </w:p>
    <w:p w:rsidR="00E77098" w:rsidRDefault="00B35DC1">
      <w:pPr>
        <w:ind w:firstLine="709"/>
        <w:jc w:val="both"/>
      </w:pPr>
      <w:r>
        <w:t>2.2.4</w:t>
      </w:r>
      <w:r w:rsidR="00100FFB">
        <w:t xml:space="preserve">. Покупатель самостоятельно уплачивает сумму НДС, указанную в пункте 2.1. Договора, в размере _______________ (сумма прописью) рублей ____ копеек </w:t>
      </w:r>
      <w:r w:rsidR="002E05E9">
        <w:t>в соответствии с требовани</w:t>
      </w:r>
      <w:r w:rsidR="00FA060F">
        <w:t>ями налогового законодательства и предоставляет  копии документов, подтверждающих оплату, Продавцу</w:t>
      </w:r>
      <w:r w:rsidR="00C1381F">
        <w:t xml:space="preserve"> в течение 5 рабочих дней </w:t>
      </w:r>
      <w:proofErr w:type="gramStart"/>
      <w:r w:rsidR="00C1381F">
        <w:t>с даты проведения</w:t>
      </w:r>
      <w:proofErr w:type="gramEnd"/>
      <w:r w:rsidR="00C1381F">
        <w:t xml:space="preserve"> платежа.</w:t>
      </w:r>
    </w:p>
    <w:p w:rsidR="00C1381F" w:rsidRDefault="00C1381F">
      <w:pPr>
        <w:ind w:firstLine="709"/>
        <w:jc w:val="both"/>
      </w:pPr>
      <w:r>
        <w:t xml:space="preserve">2.2.5. Сумма в размере _______________ (сумма прописью) рублей ____ копеек, оставшаяся </w:t>
      </w:r>
      <w:r w:rsidR="00414618">
        <w:t>после оплаты суммы НДС _______________ (сумма прописью) рублей ____ копеек и вычета суммы задатка _______________ (сумма прописью) рублей ____ копеек подлежит перечислению на счет Продавца. При этом моментом получения Продавцом денежных средств является их поступление на расчетный</w:t>
      </w:r>
      <w:r w:rsidR="00F1525E">
        <w:t xml:space="preserve"> </w:t>
      </w:r>
      <w:r w:rsidR="00414618">
        <w:t>счет Продавца.</w:t>
      </w:r>
    </w:p>
    <w:p w:rsidR="00414618" w:rsidRDefault="00414618" w:rsidP="00414618">
      <w:pPr>
        <w:ind w:firstLine="709"/>
        <w:jc w:val="both"/>
      </w:pPr>
      <w:r>
        <w:t>2.3. Оплата приобретаемого имущества производится единовременно</w:t>
      </w:r>
      <w:r w:rsidR="002E05E9">
        <w:t xml:space="preserve"> в течение 5 дней с момента подписания настоящего Договора в безналичном порядке путем перевода суммы на </w:t>
      </w:r>
      <w:r>
        <w:t>следующие реквизиты:</w:t>
      </w:r>
    </w:p>
    <w:p w:rsidR="00181584" w:rsidRDefault="006A2715" w:rsidP="00181584">
      <w:pPr>
        <w:autoSpaceDE w:val="0"/>
        <w:autoSpaceDN w:val="0"/>
        <w:adjustRightInd w:val="0"/>
        <w:ind w:firstLine="709"/>
        <w:jc w:val="both"/>
      </w:pPr>
      <w:r w:rsidRPr="00244AA9">
        <w:rPr>
          <w:szCs w:val="24"/>
        </w:rPr>
        <w:t xml:space="preserve">УФК по Красноярскому краю, (Администрация </w:t>
      </w:r>
      <w:proofErr w:type="spellStart"/>
      <w:r w:rsidRPr="00244AA9">
        <w:rPr>
          <w:szCs w:val="24"/>
        </w:rPr>
        <w:t>Абанского</w:t>
      </w:r>
      <w:proofErr w:type="spellEnd"/>
      <w:r w:rsidRPr="00244AA9">
        <w:rPr>
          <w:szCs w:val="24"/>
        </w:rPr>
        <w:t xml:space="preserve"> района Красноярского края,  </w:t>
      </w:r>
      <w:proofErr w:type="gramStart"/>
      <w:r w:rsidRPr="00244AA9">
        <w:rPr>
          <w:szCs w:val="24"/>
        </w:rPr>
        <w:t>л</w:t>
      </w:r>
      <w:proofErr w:type="gramEnd"/>
      <w:r w:rsidRPr="00244AA9">
        <w:rPr>
          <w:szCs w:val="24"/>
        </w:rPr>
        <w:t>/с 04193002490), ИНН 2401001830 КПП 240101001,ОКТМО 04601401,Банковские реквизиты: ОТДЕЛЕНИЕ КРАСНОЯРСК БАНКА РОССИИ//УФК по Красноярскому краю г. Красноярск, БИК 010407105, к/</w:t>
      </w:r>
      <w:proofErr w:type="spellStart"/>
      <w:r w:rsidRPr="00244AA9">
        <w:rPr>
          <w:szCs w:val="24"/>
        </w:rPr>
        <w:t>сч</w:t>
      </w:r>
      <w:proofErr w:type="spellEnd"/>
      <w:r w:rsidRPr="00244AA9">
        <w:rPr>
          <w:szCs w:val="24"/>
        </w:rPr>
        <w:t xml:space="preserve"> 40102810245370000011, </w:t>
      </w:r>
      <w:proofErr w:type="spellStart"/>
      <w:proofErr w:type="gramStart"/>
      <w:r w:rsidRPr="00244AA9">
        <w:rPr>
          <w:szCs w:val="24"/>
        </w:rPr>
        <w:t>р</w:t>
      </w:r>
      <w:proofErr w:type="spellEnd"/>
      <w:proofErr w:type="gramEnd"/>
      <w:r w:rsidRPr="00244AA9">
        <w:rPr>
          <w:szCs w:val="24"/>
        </w:rPr>
        <w:t>/</w:t>
      </w:r>
      <w:proofErr w:type="spellStart"/>
      <w:r w:rsidRPr="00244AA9">
        <w:rPr>
          <w:szCs w:val="24"/>
        </w:rPr>
        <w:t>сч</w:t>
      </w:r>
      <w:proofErr w:type="spellEnd"/>
      <w:r w:rsidRPr="00244AA9">
        <w:rPr>
          <w:szCs w:val="24"/>
        </w:rPr>
        <w:t xml:space="preserve"> 03100643000000011900, </w:t>
      </w:r>
      <w:r w:rsidRPr="00244AA9">
        <w:rPr>
          <w:color w:val="000000"/>
          <w:spacing w:val="-1"/>
          <w:szCs w:val="24"/>
        </w:rPr>
        <w:t xml:space="preserve">БИК 010407105, КБК </w:t>
      </w:r>
      <w:r w:rsidR="00184C36">
        <w:rPr>
          <w:color w:val="000000"/>
          <w:spacing w:val="-1"/>
          <w:szCs w:val="24"/>
        </w:rPr>
        <w:t>90111413050050000410</w:t>
      </w:r>
      <w:r w:rsidR="00181584">
        <w:t>.</w:t>
      </w:r>
    </w:p>
    <w:p w:rsidR="00E77098" w:rsidRDefault="00414618">
      <w:pPr>
        <w:ind w:firstLine="709"/>
        <w:jc w:val="both"/>
        <w:outlineLvl w:val="0"/>
      </w:pPr>
      <w:r>
        <w:t>2.4</w:t>
      </w:r>
      <w:r w:rsidR="002E05E9">
        <w:t>. Все расходы по заключению, оформлению настоящего договора и регистрации права собственности несет Покупатель.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3. Передача имущества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  <w:outlineLvl w:val="0"/>
      </w:pPr>
      <w:r>
        <w:t xml:space="preserve">3.1. Передача Продавцом муниципального имущества осуществляется на основании передаточного акта после выполнения Сторонами всех обязательств по </w:t>
      </w:r>
      <w:r w:rsidR="00414618">
        <w:t>Д</w:t>
      </w:r>
      <w:r>
        <w:t>оговору.</w:t>
      </w:r>
    </w:p>
    <w:p w:rsidR="00E77098" w:rsidRDefault="002E05E9">
      <w:pPr>
        <w:ind w:firstLine="708"/>
        <w:jc w:val="both"/>
        <w:outlineLvl w:val="0"/>
      </w:pPr>
      <w:r>
        <w:t>3.2. До участия в открытом по составу участников и по форме подачи предложений о цене аукционе по п</w:t>
      </w:r>
      <w:r w:rsidR="00414618">
        <w:t>родаже муниципального имущества,</w:t>
      </w:r>
      <w:r>
        <w:t xml:space="preserve"> Покупатель ознакомился с техническим состоянием имущества, претензий не имеет.</w:t>
      </w:r>
    </w:p>
    <w:p w:rsidR="00E77098" w:rsidRDefault="00E77098">
      <w:pPr>
        <w:ind w:firstLine="709"/>
        <w:jc w:val="center"/>
        <w:outlineLvl w:val="0"/>
        <w:rPr>
          <w:b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4. Право собственности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</w:pPr>
      <w:r>
        <w:t xml:space="preserve">4.1. Право собственности на отчуждаемое имущество у Покупателя возникает на основании </w:t>
      </w:r>
      <w:r w:rsidR="00414618">
        <w:t>Д</w:t>
      </w:r>
      <w:r>
        <w:t>оговора купли-прод</w:t>
      </w:r>
      <w:r w:rsidR="00414618">
        <w:t>ажи, после уплаты указанной в Д</w:t>
      </w:r>
      <w:r>
        <w:t>оговоре стоимости имущества (после государственной регистрации перехода права в органе, осуществляющем государственную регистрацию прав на недвижимое имущество и сделок с ним).</w:t>
      </w: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5. Обязанности Сторон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</w:pPr>
      <w:r>
        <w:t>5.1. Продавец обязан:</w:t>
      </w:r>
    </w:p>
    <w:p w:rsidR="00E77098" w:rsidRDefault="002E05E9">
      <w:pPr>
        <w:ind w:firstLine="709"/>
        <w:jc w:val="both"/>
      </w:pPr>
      <w:r>
        <w:lastRenderedPageBreak/>
        <w:t xml:space="preserve">5.1.1. Подготовить, и передать Покупателю техническую документацию, необходимую для эксплуатации </w:t>
      </w:r>
      <w:r w:rsidR="00E2601F">
        <w:t>Имущества</w:t>
      </w:r>
      <w:r>
        <w:t>.</w:t>
      </w:r>
    </w:p>
    <w:p w:rsidR="00E77098" w:rsidRDefault="002E05E9">
      <w:pPr>
        <w:ind w:firstLine="709"/>
        <w:jc w:val="both"/>
      </w:pPr>
      <w:r>
        <w:t>5.1.2. Представить все необходимые документы для заключения настоящего договора и нести полную ответственность за их достоверность.</w:t>
      </w:r>
    </w:p>
    <w:p w:rsidR="00E77098" w:rsidRDefault="002E05E9">
      <w:pPr>
        <w:ind w:firstLine="709"/>
        <w:jc w:val="both"/>
      </w:pPr>
      <w:r>
        <w:t>5.2.Покупатель обязан:</w:t>
      </w:r>
    </w:p>
    <w:p w:rsidR="00E77098" w:rsidRDefault="002E05E9">
      <w:pPr>
        <w:ind w:firstLine="709"/>
        <w:jc w:val="both"/>
      </w:pPr>
      <w:r>
        <w:t xml:space="preserve">5.2.1. Принять </w:t>
      </w:r>
      <w:r w:rsidR="00E2601F">
        <w:t>Имущество</w:t>
      </w:r>
      <w:r>
        <w:t xml:space="preserve"> на условиях, предусмотренных настоящим договором.</w:t>
      </w:r>
    </w:p>
    <w:p w:rsidR="00E77098" w:rsidRDefault="002E05E9">
      <w:pPr>
        <w:ind w:firstLine="709"/>
        <w:jc w:val="both"/>
      </w:pPr>
      <w:r>
        <w:t>5.2.2. Оплатить в порядке и сроки, указанные в настоящем договоре цену приобретаем</w:t>
      </w:r>
      <w:r w:rsidR="00E2601F">
        <w:t>ого</w:t>
      </w:r>
      <w:r w:rsidR="00F1525E">
        <w:t xml:space="preserve"> </w:t>
      </w:r>
      <w:r w:rsidR="00E2601F">
        <w:t>Имущества</w:t>
      </w:r>
      <w:r>
        <w:t>.</w:t>
      </w:r>
    </w:p>
    <w:p w:rsidR="00E77098" w:rsidRDefault="002E05E9">
      <w:pPr>
        <w:ind w:firstLine="709"/>
        <w:jc w:val="both"/>
      </w:pPr>
      <w:r>
        <w:t xml:space="preserve">5.2.3. Использовать </w:t>
      </w:r>
      <w:r w:rsidR="00E2601F">
        <w:t>приобретённое</w:t>
      </w:r>
      <w:r w:rsidR="00F1525E">
        <w:t xml:space="preserve"> </w:t>
      </w:r>
      <w:r w:rsidR="00E2601F">
        <w:t>Имущество</w:t>
      </w:r>
      <w:r w:rsidR="00F1525E">
        <w:t xml:space="preserve"> </w:t>
      </w:r>
      <w:proofErr w:type="gramStart"/>
      <w:r w:rsidR="00E2601F">
        <w:t>согласно</w:t>
      </w:r>
      <w:proofErr w:type="gramEnd"/>
      <w:r w:rsidR="00E2601F">
        <w:t xml:space="preserve"> целевого назначения</w:t>
      </w:r>
      <w:r>
        <w:t xml:space="preserve">. </w:t>
      </w:r>
    </w:p>
    <w:p w:rsidR="00E77098" w:rsidRDefault="00E77098">
      <w:pPr>
        <w:ind w:firstLine="709"/>
        <w:jc w:val="both"/>
        <w:outlineLvl w:val="0"/>
        <w:rPr>
          <w:b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6. Заключительные положения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  <w:outlineLvl w:val="0"/>
      </w:pPr>
      <w:r>
        <w:t>6.1. Настоящий договор вступает в силу с момента его подписания Сторонами и действует вплоть до полного исполнения обязательств.</w:t>
      </w:r>
    </w:p>
    <w:p w:rsidR="00E77098" w:rsidRDefault="002E05E9">
      <w:pPr>
        <w:ind w:firstLine="709"/>
        <w:jc w:val="both"/>
        <w:outlineLvl w:val="0"/>
      </w:pPr>
      <w:r>
        <w:t>6.2. Любые изменения и дополнения к договору действительны лишь при условии, что они совершены в письменной форме, подписаны Сторонами.</w:t>
      </w:r>
    </w:p>
    <w:p w:rsidR="00E77098" w:rsidRDefault="002E05E9">
      <w:pPr>
        <w:ind w:firstLine="709"/>
        <w:jc w:val="both"/>
        <w:outlineLvl w:val="0"/>
      </w:pPr>
      <w:r>
        <w:t>6.3. Отношения Сторон, не урегулированные настоящим договором, регламентируются действующим законодательством Российской Федерации. Споры, возникающие при исполнении настоящего договора, решаются путем переговоров, в случае разногласия - в судебных органах по месту нахождения Продавца.</w:t>
      </w:r>
    </w:p>
    <w:p w:rsidR="00E77098" w:rsidRDefault="002E05E9">
      <w:pPr>
        <w:ind w:firstLine="709"/>
        <w:jc w:val="both"/>
        <w:outlineLvl w:val="0"/>
      </w:pPr>
      <w:r>
        <w:t>6.4. Отношения между Сторонами по настоящему договору прекращаются при исполнении ими всех условий договора и взаимных обязательств.</w:t>
      </w:r>
    </w:p>
    <w:p w:rsidR="00E77098" w:rsidRDefault="002E05E9">
      <w:pPr>
        <w:ind w:firstLine="709"/>
        <w:jc w:val="both"/>
        <w:outlineLvl w:val="0"/>
      </w:pPr>
      <w:r>
        <w:t>6.5. Настоящий договор составлен в трех экземплярах, имеющих одинаковую юридическую силу, для Продавца - один экземпляр настоящего договора, для Покупателя - один экземпляр, третий экземпляр - для органа, осуществляющего государственную регистрацию.</w:t>
      </w: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8. Реквизиты и подписи Сторон</w:t>
      </w:r>
    </w:p>
    <w:p w:rsidR="0094310D" w:rsidRDefault="0094310D">
      <w:pPr>
        <w:ind w:firstLine="709"/>
        <w:jc w:val="center"/>
        <w:outlineLvl w:val="0"/>
        <w:rPr>
          <w:b/>
        </w:rPr>
      </w:pPr>
    </w:p>
    <w:tbl>
      <w:tblPr>
        <w:tblW w:w="993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"/>
        <w:gridCol w:w="4658"/>
        <w:gridCol w:w="106"/>
        <w:gridCol w:w="258"/>
        <w:gridCol w:w="4617"/>
        <w:gridCol w:w="151"/>
      </w:tblGrid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94310D" w:rsidRDefault="0094310D" w:rsidP="00330BA3">
            <w:pPr>
              <w:autoSpaceDN w:val="0"/>
              <w:adjustRightInd w:val="0"/>
              <w:rPr>
                <w:b/>
                <w:szCs w:val="24"/>
              </w:rPr>
            </w:pPr>
            <w:r w:rsidRPr="0094310D">
              <w:rPr>
                <w:b/>
                <w:szCs w:val="24"/>
              </w:rPr>
              <w:t>ПРОДАВЕЦ:</w:t>
            </w:r>
          </w:p>
          <w:p w:rsidR="00302FA1" w:rsidRPr="003F4374" w:rsidRDefault="00302FA1" w:rsidP="00121575">
            <w:pPr>
              <w:shd w:val="clear" w:color="auto" w:fill="FFFFFF"/>
            </w:pPr>
            <w:r w:rsidRPr="003F4374">
              <w:t xml:space="preserve">Районный отдел по управлению муниципальным имуществом администрации </w:t>
            </w:r>
            <w:proofErr w:type="spellStart"/>
            <w:r w:rsidRPr="003F4374">
              <w:t>Абанского</w:t>
            </w:r>
            <w:proofErr w:type="spellEnd"/>
            <w:r w:rsidRPr="003F4374">
              <w:t xml:space="preserve"> района Красноярского края ИНН 2401005000,</w:t>
            </w: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>КПП 240101001,</w:t>
            </w:r>
            <w:r>
              <w:t xml:space="preserve"> </w:t>
            </w:r>
            <w:r w:rsidRPr="003F4374">
              <w:t>ОКТМО 04601401,</w:t>
            </w: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>Тел 8(39163)2-26-12</w:t>
            </w:r>
          </w:p>
          <w:p w:rsidR="00302FA1" w:rsidRPr="003F4374" w:rsidRDefault="00302FA1" w:rsidP="00302FA1">
            <w:pPr>
              <w:shd w:val="clear" w:color="auto" w:fill="FFFFFF"/>
              <w:ind w:firstLine="709"/>
              <w:jc w:val="both"/>
            </w:pP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 xml:space="preserve">Начальник отдела               О.В. </w:t>
            </w:r>
            <w:proofErr w:type="spellStart"/>
            <w:r w:rsidRPr="003F4374">
              <w:t>Коспирович</w:t>
            </w:r>
            <w:proofErr w:type="spellEnd"/>
          </w:p>
          <w:p w:rsidR="0094310D" w:rsidRPr="00A14FD4" w:rsidRDefault="0094310D" w:rsidP="00330BA3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94310D" w:rsidRDefault="0094310D" w:rsidP="00330BA3">
            <w:pPr>
              <w:autoSpaceDN w:val="0"/>
              <w:adjustRightInd w:val="0"/>
              <w:rPr>
                <w:b/>
                <w:szCs w:val="24"/>
              </w:rPr>
            </w:pPr>
            <w:r w:rsidRPr="0094310D">
              <w:rPr>
                <w:b/>
                <w:szCs w:val="24"/>
              </w:rPr>
              <w:t>ПОКУПАТЕЛЬ:</w:t>
            </w: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94310D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</w:tr>
      <w:tr w:rsidR="00E77098" w:rsidTr="00E2601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51" w:type="dxa"/>
        </w:trPr>
        <w:tc>
          <w:tcPr>
            <w:tcW w:w="4800" w:type="dxa"/>
            <w:gridSpan w:val="2"/>
          </w:tcPr>
          <w:p w:rsidR="00E77098" w:rsidRDefault="00E77098" w:rsidP="00383225"/>
        </w:tc>
        <w:tc>
          <w:tcPr>
            <w:tcW w:w="4981" w:type="dxa"/>
            <w:gridSpan w:val="3"/>
          </w:tcPr>
          <w:p w:rsidR="00E77098" w:rsidRDefault="00E77098">
            <w:pPr>
              <w:ind w:firstLine="709"/>
            </w:pPr>
          </w:p>
        </w:tc>
      </w:tr>
    </w:tbl>
    <w:p w:rsidR="00E77098" w:rsidRDefault="00E77098">
      <w:pPr>
        <w:ind w:firstLine="709"/>
        <w:jc w:val="right"/>
      </w:pPr>
    </w:p>
    <w:p w:rsidR="00E77098" w:rsidRDefault="002E05E9" w:rsidP="00E2601F">
      <w:pPr>
        <w:ind w:firstLine="709"/>
        <w:jc w:val="right"/>
      </w:pPr>
      <w:r>
        <w:br w:type="page"/>
      </w:r>
    </w:p>
    <w:p w:rsidR="00E77098" w:rsidRDefault="002E05E9">
      <w:pPr>
        <w:ind w:firstLine="709"/>
        <w:jc w:val="right"/>
      </w:pPr>
      <w:r>
        <w:lastRenderedPageBreak/>
        <w:t>Приложение №</w:t>
      </w:r>
      <w:r w:rsidR="00F1525E">
        <w:t>1</w:t>
      </w:r>
      <w:r>
        <w:t xml:space="preserve">  </w:t>
      </w:r>
    </w:p>
    <w:p w:rsidR="00E77098" w:rsidRDefault="002E05E9">
      <w:pPr>
        <w:ind w:firstLine="709"/>
        <w:jc w:val="right"/>
      </w:pPr>
      <w:r>
        <w:t xml:space="preserve"> к  договору  купли-продажи</w:t>
      </w:r>
    </w:p>
    <w:p w:rsidR="00E77098" w:rsidRDefault="002E05E9">
      <w:pPr>
        <w:ind w:firstLine="709"/>
        <w:jc w:val="right"/>
        <w:rPr>
          <w:i/>
        </w:rPr>
      </w:pPr>
      <w:r>
        <w:t>от "____" ______ 20__   г.  №______</w:t>
      </w:r>
    </w:p>
    <w:p w:rsidR="00E77098" w:rsidRDefault="00E77098">
      <w:pPr>
        <w:pStyle w:val="ConsNonformat"/>
        <w:ind w:firstLine="709"/>
        <w:rPr>
          <w:rFonts w:ascii="Times New Roman" w:hAnsi="Times New Roman"/>
          <w:sz w:val="24"/>
        </w:rPr>
      </w:pPr>
    </w:p>
    <w:p w:rsidR="00E77098" w:rsidRDefault="00E77098">
      <w:pPr>
        <w:pStyle w:val="ConsNonformat"/>
        <w:ind w:firstLine="709"/>
        <w:rPr>
          <w:rFonts w:ascii="Times New Roman" w:hAnsi="Times New Roman"/>
          <w:sz w:val="24"/>
        </w:rPr>
      </w:pP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>АКТ</w:t>
      </w: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>приема – передачи</w:t>
      </w:r>
    </w:p>
    <w:p w:rsidR="00E77098" w:rsidRDefault="002E05E9">
      <w:pPr>
        <w:ind w:firstLine="709"/>
        <w:jc w:val="center"/>
        <w:rPr>
          <w:ins w:id="1" w:author="user" w:date="2022-09-05T11:34:00Z"/>
          <w:b/>
        </w:rPr>
      </w:pPr>
      <w:r>
        <w:rPr>
          <w:b/>
        </w:rPr>
        <w:t xml:space="preserve">объекта муниципальной собственности </w:t>
      </w:r>
    </w:p>
    <w:p w:rsidR="003A3C12" w:rsidRDefault="003A3C12">
      <w:pPr>
        <w:ind w:firstLine="709"/>
        <w:jc w:val="center"/>
        <w:rPr>
          <w:b/>
        </w:rPr>
      </w:pPr>
    </w:p>
    <w:p w:rsidR="00E77098" w:rsidRDefault="00302FA1">
      <w:pPr>
        <w:ind w:firstLine="709"/>
        <w:jc w:val="both"/>
      </w:pPr>
      <w:r>
        <w:t xml:space="preserve">п. Абан </w:t>
      </w:r>
      <w:r w:rsidR="002E05E9">
        <w:tab/>
      </w:r>
      <w:r w:rsidR="002E05E9">
        <w:tab/>
      </w:r>
      <w:r>
        <w:t xml:space="preserve">       </w:t>
      </w:r>
      <w:r w:rsidR="003A3C12">
        <w:t xml:space="preserve">        </w:t>
      </w:r>
      <w:r>
        <w:t xml:space="preserve">                   </w:t>
      </w:r>
      <w:r w:rsidR="003A3C12">
        <w:t xml:space="preserve">          </w:t>
      </w:r>
      <w:r>
        <w:t xml:space="preserve">  </w:t>
      </w:r>
      <w:r w:rsidR="003A3C12">
        <w:t xml:space="preserve"> </w:t>
      </w:r>
      <w:r w:rsidR="002E05E9">
        <w:tab/>
        <w:t>"_____"____________</w:t>
      </w:r>
      <w:r w:rsidR="003A3C12">
        <w:t xml:space="preserve">     </w:t>
      </w:r>
      <w:r w:rsidR="002E05E9">
        <w:t xml:space="preserve"> 20__  г.</w:t>
      </w:r>
    </w:p>
    <w:p w:rsidR="00E77098" w:rsidRDefault="00E77098">
      <w:pPr>
        <w:ind w:firstLine="709"/>
        <w:jc w:val="both"/>
      </w:pPr>
    </w:p>
    <w:p w:rsidR="00E77098" w:rsidRDefault="00302FA1">
      <w:pPr>
        <w:ind w:firstLine="709"/>
        <w:jc w:val="both"/>
      </w:pPr>
      <w:r w:rsidRPr="003F4374">
        <w:t xml:space="preserve">Районный отдел по управлению муниципальным имуществом администрации </w:t>
      </w:r>
      <w:proofErr w:type="spellStart"/>
      <w:r w:rsidRPr="003F4374">
        <w:t>Абанского</w:t>
      </w:r>
      <w:proofErr w:type="spellEnd"/>
      <w:r w:rsidRPr="003F4374">
        <w:t xml:space="preserve"> района Красноярского края</w:t>
      </w:r>
      <w:r w:rsidR="00E2601F" w:rsidRPr="00FC4809">
        <w:rPr>
          <w:szCs w:val="24"/>
        </w:rPr>
        <w:t xml:space="preserve">, в лице  </w:t>
      </w:r>
      <w:r>
        <w:rPr>
          <w:szCs w:val="24"/>
        </w:rPr>
        <w:t xml:space="preserve">начальника отдела Ольги Васильевны </w:t>
      </w:r>
      <w:proofErr w:type="spellStart"/>
      <w:r>
        <w:rPr>
          <w:szCs w:val="24"/>
        </w:rPr>
        <w:t>Коспирович</w:t>
      </w:r>
      <w:proofErr w:type="spellEnd"/>
      <w:r w:rsidR="002E05E9">
        <w:t xml:space="preserve">, и </w:t>
      </w:r>
      <w:r w:rsidR="00184C36">
        <w:t xml:space="preserve"> «</w:t>
      </w:r>
      <w:r w:rsidR="002E05E9">
        <w:t>Покупатель</w:t>
      </w:r>
      <w:r w:rsidR="00184C36">
        <w:t>»</w:t>
      </w:r>
      <w:r w:rsidR="002E05E9">
        <w:t xml:space="preserve"> - ________________________________________________, в лице _____________________, составили н</w:t>
      </w:r>
      <w:r w:rsidR="00F154F9">
        <w:t>астоящий акт о приёме-передаче</w:t>
      </w:r>
      <w:r w:rsidR="002E05E9">
        <w:t xml:space="preserve"> следующего имущества:</w:t>
      </w:r>
    </w:p>
    <w:p w:rsidR="00D33D76" w:rsidRDefault="00D33D76">
      <w:pPr>
        <w:ind w:firstLine="709"/>
        <w:jc w:val="both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445"/>
        <w:gridCol w:w="3170"/>
        <w:gridCol w:w="3595"/>
      </w:tblGrid>
      <w:tr w:rsidR="00D33D76" w:rsidTr="00D33D76">
        <w:trPr>
          <w:trHeight w:val="635"/>
        </w:trPr>
        <w:tc>
          <w:tcPr>
            <w:tcW w:w="540" w:type="dxa"/>
            <w:vMerge w:val="restart"/>
          </w:tcPr>
          <w:p w:rsidR="00D33D76" w:rsidRDefault="00D33D76" w:rsidP="0090450F">
            <w:pPr>
              <w:ind w:left="108" w:firstLine="709"/>
              <w:jc w:val="both"/>
            </w:pPr>
          </w:p>
          <w:p w:rsidR="00D33D76" w:rsidRPr="00D33D76" w:rsidRDefault="00D33D76" w:rsidP="00D33D76">
            <w:pPr>
              <w:jc w:val="both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615" w:type="dxa"/>
            <w:gridSpan w:val="2"/>
          </w:tcPr>
          <w:p w:rsidR="00D33D76" w:rsidRDefault="00D33D76" w:rsidP="00D33D76">
            <w:pPr>
              <w:ind w:left="477"/>
              <w:jc w:val="both"/>
            </w:pPr>
          </w:p>
          <w:p w:rsidR="00D33D76" w:rsidRDefault="00D33D76" w:rsidP="00D33D76">
            <w:pPr>
              <w:ind w:left="27"/>
            </w:pPr>
            <w:r w:rsidRPr="00D33D76">
              <w:t>Наименование объекта</w:t>
            </w:r>
          </w:p>
        </w:tc>
        <w:tc>
          <w:tcPr>
            <w:tcW w:w="3595" w:type="dxa"/>
            <w:vMerge w:val="restart"/>
            <w:shd w:val="clear" w:color="auto" w:fill="auto"/>
          </w:tcPr>
          <w:p w:rsidR="00D33D76" w:rsidRDefault="00D33D76">
            <w:pPr>
              <w:spacing w:after="200" w:line="276" w:lineRule="auto"/>
            </w:pPr>
          </w:p>
          <w:p w:rsidR="00D33D76" w:rsidRDefault="00D33D76">
            <w:pPr>
              <w:spacing w:after="200" w:line="276" w:lineRule="auto"/>
            </w:pPr>
            <w:r>
              <w:t>Техническое состояние</w:t>
            </w:r>
          </w:p>
        </w:tc>
      </w:tr>
      <w:tr w:rsidR="00D33D76" w:rsidTr="00D33D76">
        <w:trPr>
          <w:trHeight w:val="573"/>
        </w:trPr>
        <w:tc>
          <w:tcPr>
            <w:tcW w:w="540" w:type="dxa"/>
            <w:vMerge/>
          </w:tcPr>
          <w:p w:rsidR="00D33D76" w:rsidRDefault="00D33D76" w:rsidP="0090450F">
            <w:pPr>
              <w:ind w:left="108" w:firstLine="709"/>
              <w:jc w:val="both"/>
            </w:pPr>
          </w:p>
        </w:tc>
        <w:tc>
          <w:tcPr>
            <w:tcW w:w="5615" w:type="dxa"/>
            <w:gridSpan w:val="2"/>
          </w:tcPr>
          <w:p w:rsidR="00D33D76" w:rsidRPr="00D63752" w:rsidRDefault="00D33D76" w:rsidP="00D33D7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4E62F1">
              <w:rPr>
                <w:szCs w:val="24"/>
              </w:rPr>
              <w:t xml:space="preserve">Комплекс объектов недвижимости: </w:t>
            </w:r>
          </w:p>
          <w:p w:rsidR="00D33D76" w:rsidRDefault="00D33D76" w:rsidP="00D33D76">
            <w:pPr>
              <w:jc w:val="both"/>
            </w:pPr>
          </w:p>
        </w:tc>
        <w:tc>
          <w:tcPr>
            <w:tcW w:w="3595" w:type="dxa"/>
            <w:vMerge/>
            <w:shd w:val="clear" w:color="auto" w:fill="auto"/>
          </w:tcPr>
          <w:p w:rsidR="00D33D76" w:rsidRDefault="00D33D76">
            <w:pPr>
              <w:spacing w:after="200" w:line="276" w:lineRule="auto"/>
            </w:pPr>
          </w:p>
        </w:tc>
      </w:tr>
      <w:tr w:rsidR="0090450F" w:rsidRPr="00011559" w:rsidTr="00D33D76">
        <w:tblPrEx>
          <w:tblLook w:val="01E0"/>
        </w:tblPrEx>
        <w:tc>
          <w:tcPr>
            <w:tcW w:w="540" w:type="dxa"/>
            <w:vMerge w:val="restart"/>
          </w:tcPr>
          <w:p w:rsidR="00000000" w:rsidRDefault="004E62F1">
            <w:pPr>
              <w:ind w:right="-102" w:firstLine="709"/>
              <w:jc w:val="both"/>
              <w:rPr>
                <w:szCs w:val="24"/>
              </w:rPr>
              <w:pPrChange w:id="2" w:author="user" w:date="2022-09-05T11:34:00Z">
                <w:pPr>
                  <w:ind w:firstLine="709"/>
                  <w:jc w:val="both"/>
                </w:pPr>
              </w:pPrChange>
            </w:pPr>
            <w:r w:rsidRPr="004E62F1">
              <w:rPr>
                <w:szCs w:val="24"/>
              </w:rPr>
              <w:t>1</w:t>
            </w:r>
          </w:p>
        </w:tc>
        <w:tc>
          <w:tcPr>
            <w:tcW w:w="2445" w:type="dxa"/>
          </w:tcPr>
          <w:p w:rsidR="00383225" w:rsidRPr="00D63752" w:rsidRDefault="00D33D76" w:rsidP="00D33D7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 w:val="22"/>
                <w:szCs w:val="24"/>
              </w:rPr>
              <w:t>Нежилое здание</w:t>
            </w:r>
          </w:p>
        </w:tc>
        <w:tc>
          <w:tcPr>
            <w:tcW w:w="3170" w:type="dxa"/>
          </w:tcPr>
          <w:p w:rsidR="00383225" w:rsidRPr="00D63752" w:rsidRDefault="00184C36" w:rsidP="00D942C5">
            <w:pPr>
              <w:jc w:val="center"/>
              <w:rPr>
                <w:szCs w:val="24"/>
              </w:rPr>
            </w:pPr>
            <w:proofErr w:type="gramStart"/>
            <w:r w:rsidRPr="00D63752">
              <w:rPr>
                <w:szCs w:val="24"/>
              </w:rPr>
              <w:t xml:space="preserve">Красноярский край, </w:t>
            </w:r>
            <w:proofErr w:type="spellStart"/>
            <w:r w:rsidRPr="00D63752">
              <w:rPr>
                <w:szCs w:val="24"/>
              </w:rPr>
              <w:t>Абанский</w:t>
            </w:r>
            <w:proofErr w:type="spellEnd"/>
            <w:r w:rsidRPr="00D63752">
              <w:rPr>
                <w:szCs w:val="24"/>
              </w:rPr>
              <w:t xml:space="preserve"> район, д. Зимник, ул. Советская, 31, </w:t>
            </w:r>
            <w:r w:rsidR="004E62F1">
              <w:rPr>
                <w:color w:val="000000"/>
                <w:szCs w:val="24"/>
              </w:rPr>
              <w:t xml:space="preserve">площадь 115,8 кв.м., деревянное, одноэтажное, кадастровый номер </w:t>
            </w:r>
            <w:r w:rsidR="004E62F1">
              <w:rPr>
                <w:szCs w:val="24"/>
              </w:rPr>
              <w:t>24:01:2703001:330</w:t>
            </w:r>
            <w:proofErr w:type="gramEnd"/>
          </w:p>
        </w:tc>
        <w:tc>
          <w:tcPr>
            <w:tcW w:w="3595" w:type="dxa"/>
          </w:tcPr>
          <w:p w:rsidR="00000000" w:rsidRDefault="004E62F1">
            <w:pPr>
              <w:tabs>
                <w:tab w:val="left" w:pos="6979"/>
              </w:tabs>
              <w:ind w:right="722"/>
              <w:rPr>
                <w:szCs w:val="24"/>
              </w:rPr>
              <w:pPrChange w:id="3" w:author="user" w:date="2022-09-05T11:33:00Z">
                <w:pPr>
                  <w:tabs>
                    <w:tab w:val="left" w:pos="6979"/>
                  </w:tabs>
                  <w:ind w:right="722"/>
                  <w:jc w:val="center"/>
                </w:pPr>
              </w:pPrChange>
            </w:pPr>
            <w:r w:rsidRPr="004E62F1">
              <w:rPr>
                <w:szCs w:val="24"/>
              </w:rPr>
              <w:t>удовлетворительное</w:t>
            </w:r>
          </w:p>
        </w:tc>
      </w:tr>
      <w:tr w:rsidR="0090450F" w:rsidRPr="00011559" w:rsidTr="00D33D76">
        <w:tblPrEx>
          <w:tblLook w:val="01E0"/>
        </w:tblPrEx>
        <w:trPr>
          <w:trHeight w:val="1579"/>
        </w:trPr>
        <w:tc>
          <w:tcPr>
            <w:tcW w:w="540" w:type="dxa"/>
            <w:vMerge/>
          </w:tcPr>
          <w:p w:rsidR="005D527C" w:rsidRPr="00D63752" w:rsidRDefault="005D527C">
            <w:pPr>
              <w:ind w:firstLine="709"/>
              <w:jc w:val="both"/>
              <w:rPr>
                <w:szCs w:val="24"/>
              </w:rPr>
            </w:pPr>
          </w:p>
        </w:tc>
        <w:tc>
          <w:tcPr>
            <w:tcW w:w="2445" w:type="dxa"/>
          </w:tcPr>
          <w:p w:rsidR="005D527C" w:rsidRPr="00D63752" w:rsidRDefault="00D33D76" w:rsidP="0038322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Земельный </w:t>
            </w:r>
            <w:proofErr w:type="spellStart"/>
            <w:r>
              <w:rPr>
                <w:sz w:val="22"/>
                <w:szCs w:val="24"/>
              </w:rPr>
              <w:t>участое</w:t>
            </w:r>
            <w:proofErr w:type="spellEnd"/>
          </w:p>
        </w:tc>
        <w:tc>
          <w:tcPr>
            <w:tcW w:w="3170" w:type="dxa"/>
          </w:tcPr>
          <w:p w:rsidR="00184C36" w:rsidRPr="00D63752" w:rsidRDefault="00184C36" w:rsidP="00D942C5">
            <w:pPr>
              <w:ind w:right="-108"/>
              <w:jc w:val="center"/>
              <w:rPr>
                <w:color w:val="000000"/>
                <w:szCs w:val="24"/>
              </w:rPr>
            </w:pPr>
            <w:r w:rsidRPr="00D63752">
              <w:rPr>
                <w:szCs w:val="24"/>
              </w:rPr>
              <w:t xml:space="preserve">Красноярский край, </w:t>
            </w:r>
            <w:proofErr w:type="spellStart"/>
            <w:r w:rsidR="004E62F1">
              <w:rPr>
                <w:szCs w:val="24"/>
              </w:rPr>
              <w:t>Абанский</w:t>
            </w:r>
            <w:proofErr w:type="spellEnd"/>
            <w:r w:rsidR="004E62F1">
              <w:rPr>
                <w:szCs w:val="24"/>
              </w:rPr>
              <w:t xml:space="preserve"> район, д. Зимник, ул. Советская, 31, </w:t>
            </w:r>
            <w:r w:rsidR="004E62F1">
              <w:rPr>
                <w:color w:val="000000"/>
                <w:szCs w:val="24"/>
              </w:rPr>
              <w:t>площадь</w:t>
            </w:r>
          </w:p>
          <w:p w:rsidR="005D527C" w:rsidRPr="00D63752" w:rsidRDefault="004E62F1" w:rsidP="00D942C5">
            <w:pPr>
              <w:ind w:right="-108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872 кв.м., кадастровый номер</w:t>
            </w:r>
            <w:r>
              <w:rPr>
                <w:szCs w:val="24"/>
              </w:rPr>
              <w:t>24:01:2703001:285</w:t>
            </w:r>
          </w:p>
        </w:tc>
        <w:tc>
          <w:tcPr>
            <w:tcW w:w="3595" w:type="dxa"/>
          </w:tcPr>
          <w:p w:rsidR="00000000" w:rsidRDefault="004E62F1">
            <w:pPr>
              <w:rPr>
                <w:szCs w:val="24"/>
              </w:rPr>
              <w:pPrChange w:id="4" w:author="user" w:date="2022-09-05T11:33:00Z">
                <w:pPr>
                  <w:jc w:val="center"/>
                </w:pPr>
              </w:pPrChange>
            </w:pPr>
            <w:r w:rsidRPr="004E62F1">
              <w:rPr>
                <w:szCs w:val="24"/>
              </w:rPr>
              <w:t>удовлетворительное</w:t>
            </w:r>
          </w:p>
        </w:tc>
      </w:tr>
    </w:tbl>
    <w:p w:rsidR="00383225" w:rsidRDefault="00383225">
      <w:pPr>
        <w:ind w:firstLine="709"/>
        <w:jc w:val="both"/>
      </w:pPr>
    </w:p>
    <w:p w:rsidR="00E77098" w:rsidRDefault="002E05E9">
      <w:pPr>
        <w:ind w:firstLine="709"/>
        <w:jc w:val="both"/>
      </w:pPr>
      <w:r>
        <w:t>Претензий к техническому состоянию стороны не имеют.</w:t>
      </w:r>
    </w:p>
    <w:p w:rsidR="00E77098" w:rsidRDefault="00E77098">
      <w:pPr>
        <w:ind w:firstLine="709"/>
      </w:pPr>
    </w:p>
    <w:p w:rsidR="00E77098" w:rsidRDefault="002E05E9">
      <w:pPr>
        <w:ind w:firstLine="709"/>
      </w:pPr>
      <w:r>
        <w:tab/>
      </w:r>
    </w:p>
    <w:tbl>
      <w:tblPr>
        <w:tblW w:w="0" w:type="auto"/>
        <w:jc w:val="center"/>
        <w:tblLook w:val="01E0"/>
      </w:tblPr>
      <w:tblGrid>
        <w:gridCol w:w="4995"/>
        <w:gridCol w:w="4576"/>
      </w:tblGrid>
      <w:tr w:rsidR="00E77098" w:rsidTr="00A4641B">
        <w:trPr>
          <w:jc w:val="center"/>
        </w:trPr>
        <w:tc>
          <w:tcPr>
            <w:tcW w:w="4995" w:type="dxa"/>
          </w:tcPr>
          <w:p w:rsidR="00E77098" w:rsidRDefault="002E05E9">
            <w:pPr>
              <w:ind w:firstLine="709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383225" w:rsidRDefault="00383225" w:rsidP="00E2601F"/>
          <w:p w:rsidR="00E2601F" w:rsidRDefault="00184C36" w:rsidP="00E2601F">
            <w:r>
              <w:t>Начальник РОУМИ</w:t>
            </w:r>
          </w:p>
          <w:p w:rsidR="003A3C12" w:rsidRDefault="003A3C12" w:rsidP="00E2601F"/>
          <w:p w:rsidR="00E77098" w:rsidRDefault="00383225" w:rsidP="00184C36">
            <w:pPr>
              <w:jc w:val="both"/>
            </w:pPr>
            <w:r>
              <w:t>___________</w:t>
            </w:r>
            <w:r w:rsidR="00184C36">
              <w:t xml:space="preserve">О.В. </w:t>
            </w:r>
            <w:proofErr w:type="spellStart"/>
            <w:r w:rsidR="00184C36">
              <w:t>Коспирович</w:t>
            </w:r>
            <w:proofErr w:type="spellEnd"/>
          </w:p>
        </w:tc>
        <w:tc>
          <w:tcPr>
            <w:tcW w:w="4576" w:type="dxa"/>
          </w:tcPr>
          <w:p w:rsidR="00E77098" w:rsidRDefault="002E05E9">
            <w:pPr>
              <w:ind w:firstLine="709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E77098" w:rsidRDefault="00E77098">
            <w:pPr>
              <w:ind w:firstLine="709"/>
            </w:pPr>
          </w:p>
        </w:tc>
      </w:tr>
    </w:tbl>
    <w:p w:rsidR="00E77098" w:rsidRDefault="00E77098" w:rsidP="00A4641B">
      <w:pPr>
        <w:ind w:firstLine="709"/>
        <w:jc w:val="right"/>
        <w:rPr>
          <w:sz w:val="22"/>
        </w:rPr>
      </w:pPr>
    </w:p>
    <w:sectPr w:rsidR="00E77098" w:rsidSect="00E77098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D7500"/>
    <w:multiLevelType w:val="multilevel"/>
    <w:tmpl w:val="343899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left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left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left" w:pos="3360"/>
        </w:tabs>
        <w:ind w:left="3360" w:hanging="1440"/>
      </w:pPr>
    </w:lvl>
    <w:lvl w:ilvl="5">
      <w:start w:val="1"/>
      <w:numFmt w:val="decimal"/>
      <w:lvlText w:val="%1.%2.%3.%4.%5.%6."/>
      <w:lvlJc w:val="left"/>
      <w:pPr>
        <w:tabs>
          <w:tab w:val="left" w:pos="3840"/>
        </w:tabs>
        <w:ind w:left="38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468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5520"/>
        </w:tabs>
        <w:ind w:left="5520" w:hanging="2160"/>
      </w:pPr>
    </w:lvl>
    <w:lvl w:ilvl="8">
      <w:start w:val="1"/>
      <w:numFmt w:val="decimal"/>
      <w:lvlText w:val="%1.%2.%3.%4.%5.%6.%7.%8.%9."/>
      <w:lvlJc w:val="left"/>
      <w:pPr>
        <w:tabs>
          <w:tab w:val="left" w:pos="6000"/>
        </w:tabs>
        <w:ind w:left="6000" w:hanging="2160"/>
      </w:pPr>
    </w:lvl>
  </w:abstractNum>
  <w:abstractNum w:abstractNumId="1">
    <w:nsid w:val="4E5F4CF0"/>
    <w:multiLevelType w:val="multilevel"/>
    <w:tmpl w:val="343899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left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left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left" w:pos="3360"/>
        </w:tabs>
        <w:ind w:left="3360" w:hanging="1440"/>
      </w:pPr>
    </w:lvl>
    <w:lvl w:ilvl="5">
      <w:start w:val="1"/>
      <w:numFmt w:val="decimal"/>
      <w:lvlText w:val="%1.%2.%3.%4.%5.%6."/>
      <w:lvlJc w:val="left"/>
      <w:pPr>
        <w:tabs>
          <w:tab w:val="left" w:pos="3840"/>
        </w:tabs>
        <w:ind w:left="38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468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5520"/>
        </w:tabs>
        <w:ind w:left="5520" w:hanging="2160"/>
      </w:pPr>
    </w:lvl>
    <w:lvl w:ilvl="8">
      <w:start w:val="1"/>
      <w:numFmt w:val="decimal"/>
      <w:lvlText w:val="%1.%2.%3.%4.%5.%6.%7.%8.%9."/>
      <w:lvlJc w:val="left"/>
      <w:pPr>
        <w:tabs>
          <w:tab w:val="left" w:pos="6000"/>
        </w:tabs>
        <w:ind w:left="600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7"/>
  <w:proofState w:spelling="clean" w:grammar="clean"/>
  <w:defaultTabStop w:val="708"/>
  <w:characterSpacingControl w:val="doNotCompress"/>
  <w:compat/>
  <w:rsids>
    <w:rsidRoot w:val="00E77098"/>
    <w:rsid w:val="00011559"/>
    <w:rsid w:val="00100FFB"/>
    <w:rsid w:val="00103FF6"/>
    <w:rsid w:val="00114EB7"/>
    <w:rsid w:val="00121575"/>
    <w:rsid w:val="00164AE1"/>
    <w:rsid w:val="00181584"/>
    <w:rsid w:val="00184C36"/>
    <w:rsid w:val="00194288"/>
    <w:rsid w:val="001B06E2"/>
    <w:rsid w:val="001B714B"/>
    <w:rsid w:val="001E56FE"/>
    <w:rsid w:val="002412F4"/>
    <w:rsid w:val="00242231"/>
    <w:rsid w:val="00281982"/>
    <w:rsid w:val="002978B5"/>
    <w:rsid w:val="002E05E9"/>
    <w:rsid w:val="00302FA1"/>
    <w:rsid w:val="003164E7"/>
    <w:rsid w:val="00344699"/>
    <w:rsid w:val="00345974"/>
    <w:rsid w:val="0035206C"/>
    <w:rsid w:val="003550B9"/>
    <w:rsid w:val="00383225"/>
    <w:rsid w:val="00396899"/>
    <w:rsid w:val="003A18F4"/>
    <w:rsid w:val="003A3C12"/>
    <w:rsid w:val="00414618"/>
    <w:rsid w:val="004A1303"/>
    <w:rsid w:val="004C7D65"/>
    <w:rsid w:val="004E62F1"/>
    <w:rsid w:val="00542020"/>
    <w:rsid w:val="005713AD"/>
    <w:rsid w:val="005D364D"/>
    <w:rsid w:val="005D527C"/>
    <w:rsid w:val="00634742"/>
    <w:rsid w:val="00680417"/>
    <w:rsid w:val="006A2715"/>
    <w:rsid w:val="007B4324"/>
    <w:rsid w:val="007D6878"/>
    <w:rsid w:val="007F3D84"/>
    <w:rsid w:val="00801E81"/>
    <w:rsid w:val="00807C86"/>
    <w:rsid w:val="00861E04"/>
    <w:rsid w:val="0090450F"/>
    <w:rsid w:val="0094119F"/>
    <w:rsid w:val="0094310D"/>
    <w:rsid w:val="00986429"/>
    <w:rsid w:val="00A160D2"/>
    <w:rsid w:val="00A4641B"/>
    <w:rsid w:val="00AA174D"/>
    <w:rsid w:val="00AD36D0"/>
    <w:rsid w:val="00B35DC1"/>
    <w:rsid w:val="00BF7333"/>
    <w:rsid w:val="00C1381F"/>
    <w:rsid w:val="00C727B6"/>
    <w:rsid w:val="00C95DB9"/>
    <w:rsid w:val="00C96A72"/>
    <w:rsid w:val="00C974F8"/>
    <w:rsid w:val="00CF6AE6"/>
    <w:rsid w:val="00D33D76"/>
    <w:rsid w:val="00D501EF"/>
    <w:rsid w:val="00D62404"/>
    <w:rsid w:val="00D63752"/>
    <w:rsid w:val="00E2601F"/>
    <w:rsid w:val="00E67B1E"/>
    <w:rsid w:val="00E77098"/>
    <w:rsid w:val="00EB178A"/>
    <w:rsid w:val="00EE1F5A"/>
    <w:rsid w:val="00EE31C7"/>
    <w:rsid w:val="00F03285"/>
    <w:rsid w:val="00F1525E"/>
    <w:rsid w:val="00F154F9"/>
    <w:rsid w:val="00F20FAA"/>
    <w:rsid w:val="00FA060F"/>
    <w:rsid w:val="00FA2EDC"/>
    <w:rsid w:val="00FC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9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098"/>
    <w:pPr>
      <w:jc w:val="center"/>
    </w:pPr>
    <w:rPr>
      <w:b/>
      <w:sz w:val="28"/>
    </w:rPr>
  </w:style>
  <w:style w:type="paragraph" w:customStyle="1" w:styleId="ConsPlusNonformat">
    <w:name w:val="ConsPlusNonformat"/>
    <w:rsid w:val="00E77098"/>
    <w:pPr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rsid w:val="00E77098"/>
    <w:pPr>
      <w:widowControl w:val="0"/>
      <w:spacing w:after="0" w:line="360" w:lineRule="atLeast"/>
      <w:ind w:firstLine="720"/>
      <w:jc w:val="both"/>
    </w:pPr>
    <w:rPr>
      <w:rFonts w:ascii="Arial" w:hAnsi="Arial"/>
      <w:sz w:val="20"/>
    </w:rPr>
  </w:style>
  <w:style w:type="paragraph" w:customStyle="1" w:styleId="ConsNonformat">
    <w:name w:val="ConsNonformat"/>
    <w:link w:val="ConsNonformat0"/>
    <w:rsid w:val="00E77098"/>
    <w:pPr>
      <w:widowControl w:val="0"/>
      <w:spacing w:after="0" w:line="360" w:lineRule="atLeast"/>
      <w:ind w:right="19772"/>
      <w:jc w:val="both"/>
    </w:pPr>
    <w:rPr>
      <w:rFonts w:ascii="Ariag" w:hAnsi="Ariag"/>
      <w:sz w:val="20"/>
    </w:rPr>
  </w:style>
  <w:style w:type="character" w:customStyle="1" w:styleId="1">
    <w:name w:val="Номер строки1"/>
    <w:basedOn w:val="a0"/>
    <w:semiHidden/>
    <w:rsid w:val="00E77098"/>
  </w:style>
  <w:style w:type="character" w:styleId="a5">
    <w:name w:val="Hyperlink"/>
    <w:rsid w:val="00E77098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E77098"/>
    <w:rPr>
      <w:b/>
      <w:sz w:val="28"/>
    </w:rPr>
  </w:style>
  <w:style w:type="character" w:customStyle="1" w:styleId="ConsPlusNormal0">
    <w:name w:val="ConsPlusNormal Знак"/>
    <w:link w:val="ConsPlusNormal"/>
    <w:rsid w:val="00E77098"/>
    <w:rPr>
      <w:rFonts w:ascii="Arial" w:hAnsi="Arial"/>
      <w:sz w:val="20"/>
    </w:rPr>
  </w:style>
  <w:style w:type="table" w:styleId="10">
    <w:name w:val="Table Simple 1"/>
    <w:basedOn w:val="a1"/>
    <w:rsid w:val="00E77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шрифт абзаца1"/>
    <w:rsid w:val="00EE1F5A"/>
  </w:style>
  <w:style w:type="paragraph" w:customStyle="1" w:styleId="12">
    <w:name w:val="Обычный1"/>
    <w:qFormat/>
    <w:rsid w:val="00EE1F5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onsNonformat0">
    <w:name w:val="ConsNonformat Знак"/>
    <w:link w:val="ConsNonformat"/>
    <w:locked/>
    <w:rsid w:val="0094310D"/>
    <w:rPr>
      <w:rFonts w:ascii="Ariag" w:hAnsi="Ariag"/>
      <w:sz w:val="20"/>
    </w:rPr>
  </w:style>
  <w:style w:type="character" w:customStyle="1" w:styleId="fontstyle01">
    <w:name w:val="fontstyle01"/>
    <w:basedOn w:val="a0"/>
    <w:rsid w:val="00861E0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6">
    <w:name w:val="Знак"/>
    <w:basedOn w:val="a"/>
    <w:rsid w:val="0001155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AA17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74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420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2020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2020"/>
    <w:rPr>
      <w:rFonts w:ascii="Times New Roman" w:hAnsi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202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420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9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098"/>
    <w:pPr>
      <w:jc w:val="center"/>
    </w:pPr>
    <w:rPr>
      <w:b/>
      <w:sz w:val="28"/>
    </w:rPr>
  </w:style>
  <w:style w:type="paragraph" w:customStyle="1" w:styleId="ConsPlusNonformat">
    <w:name w:val="ConsPlusNonformat"/>
    <w:rsid w:val="00E77098"/>
    <w:pPr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rsid w:val="00E77098"/>
    <w:pPr>
      <w:widowControl w:val="0"/>
      <w:spacing w:after="0" w:line="360" w:lineRule="atLeast"/>
      <w:ind w:firstLine="720"/>
      <w:jc w:val="both"/>
    </w:pPr>
    <w:rPr>
      <w:rFonts w:ascii="Arial" w:hAnsi="Arial"/>
      <w:sz w:val="20"/>
    </w:rPr>
  </w:style>
  <w:style w:type="paragraph" w:customStyle="1" w:styleId="ConsNonformat">
    <w:name w:val="ConsNonformat"/>
    <w:link w:val="ConsNonformat0"/>
    <w:rsid w:val="00E77098"/>
    <w:pPr>
      <w:widowControl w:val="0"/>
      <w:spacing w:after="0" w:line="360" w:lineRule="atLeast"/>
      <w:ind w:right="19772"/>
      <w:jc w:val="both"/>
    </w:pPr>
    <w:rPr>
      <w:rFonts w:ascii="Ariag" w:hAnsi="Ariag"/>
      <w:sz w:val="20"/>
    </w:rPr>
  </w:style>
  <w:style w:type="character" w:customStyle="1" w:styleId="1">
    <w:name w:val="Номер строки1"/>
    <w:basedOn w:val="a0"/>
    <w:semiHidden/>
    <w:rsid w:val="00E77098"/>
  </w:style>
  <w:style w:type="character" w:styleId="a5">
    <w:name w:val="Hyperlink"/>
    <w:rsid w:val="00E77098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E77098"/>
    <w:rPr>
      <w:b/>
      <w:sz w:val="28"/>
    </w:rPr>
  </w:style>
  <w:style w:type="character" w:customStyle="1" w:styleId="ConsPlusNormal0">
    <w:name w:val="ConsPlusNormal Знак"/>
    <w:link w:val="ConsPlusNormal"/>
    <w:rsid w:val="00E77098"/>
    <w:rPr>
      <w:rFonts w:ascii="Arial" w:hAnsi="Arial"/>
      <w:sz w:val="20"/>
    </w:rPr>
  </w:style>
  <w:style w:type="table" w:styleId="10">
    <w:name w:val="Table Simple 1"/>
    <w:basedOn w:val="a1"/>
    <w:rsid w:val="00E77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шрифт абзаца1"/>
    <w:rsid w:val="00EE1F5A"/>
  </w:style>
  <w:style w:type="paragraph" w:customStyle="1" w:styleId="12">
    <w:name w:val="Обычный1"/>
    <w:qFormat/>
    <w:rsid w:val="00EE1F5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onsNonformat0">
    <w:name w:val="ConsNonformat Знак"/>
    <w:link w:val="ConsNonformat"/>
    <w:locked/>
    <w:rsid w:val="0094310D"/>
    <w:rPr>
      <w:rFonts w:ascii="Ariag" w:hAnsi="Ariag"/>
      <w:sz w:val="20"/>
    </w:rPr>
  </w:style>
  <w:style w:type="character" w:customStyle="1" w:styleId="fontstyle01">
    <w:name w:val="fontstyle01"/>
    <w:basedOn w:val="a0"/>
    <w:rsid w:val="00861E0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6">
    <w:name w:val="Знак"/>
    <w:basedOn w:val="a"/>
    <w:rsid w:val="0001155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49DB-76E3-4DDB-A4EF-84F35608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Глушнева Инга</dc:creator>
  <cp:lastModifiedBy>user</cp:lastModifiedBy>
  <cp:revision>5</cp:revision>
  <cp:lastPrinted>2022-09-05T08:10:00Z</cp:lastPrinted>
  <dcterms:created xsi:type="dcterms:W3CDTF">2022-09-02T09:31:00Z</dcterms:created>
  <dcterms:modified xsi:type="dcterms:W3CDTF">2022-09-05T08:17:00Z</dcterms:modified>
</cp:coreProperties>
</file>